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635485F" w14:textId="5757CA19" w:rsidR="00194145" w:rsidRDefault="00AA3B4F" w:rsidP="0050364F">
      <w:pPr>
        <w:spacing w:after="120"/>
      </w:pPr>
      <w:r>
        <w:rPr>
          <w:noProof/>
          <w:sz w:val="56"/>
          <w:szCs w:val="56"/>
          <w:lang w:eastAsia="cs-CZ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1B5DA5F" wp14:editId="0672F34C">
                <wp:simplePos x="0" y="0"/>
                <wp:positionH relativeFrom="margin">
                  <wp:align>right</wp:align>
                </wp:positionH>
                <wp:positionV relativeFrom="paragraph">
                  <wp:posOffset>-4444</wp:posOffset>
                </wp:positionV>
                <wp:extent cx="5734050" cy="7124700"/>
                <wp:effectExtent l="0" t="0" r="0" b="0"/>
                <wp:wrapNone/>
                <wp:docPr id="2" name="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050" cy="7124700"/>
                        </a:xfrm>
                        <a:prstGeom prst="rect">
                          <a:avLst/>
                        </a:prstGeom>
                        <a:solidFill>
                          <a:schemeClr val="accent3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A252E3D" id="Obdélník 2" o:spid="_x0000_s1026" style="position:absolute;margin-left:400.3pt;margin-top:-.35pt;width:451.5pt;height:561pt;z-index:-25165721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" fillcolor="#ededed [662]" stroked="f" strokeweight="1pt">
                <w10:wrap anchorx="margin"/>
              </v:rect>
            </w:pict>
          </mc:Fallback>
        </mc:AlternateContent>
      </w:r>
    </w:p>
    <w:p w14:paraId="014006B9" w14:textId="5A49ABFC" w:rsidR="00D805A8" w:rsidRDefault="00D805A8" w:rsidP="0050364F">
      <w:pPr>
        <w:spacing w:after="120"/>
        <w:rPr>
          <w:sz w:val="56"/>
          <w:szCs w:val="56"/>
        </w:rPr>
      </w:pPr>
    </w:p>
    <w:p w14:paraId="5B40C20B" w14:textId="6B86A9AA" w:rsidR="004D3542" w:rsidRDefault="00923577" w:rsidP="000E1225">
      <w:pPr>
        <w:spacing w:after="120"/>
        <w:jc w:val="center"/>
        <w:rPr>
          <w:sz w:val="56"/>
          <w:szCs w:val="56"/>
        </w:rPr>
      </w:pPr>
      <w:r w:rsidRPr="00931D4D">
        <w:rPr>
          <w:sz w:val="56"/>
          <w:szCs w:val="56"/>
        </w:rPr>
        <w:t>ANALÝZA PŘÍVĚTIVOSTI MĚSTA</w:t>
      </w:r>
      <w:r w:rsidR="000E1225">
        <w:rPr>
          <w:sz w:val="56"/>
          <w:szCs w:val="56"/>
        </w:rPr>
        <w:t xml:space="preserve"> ROŽNOV POD RADHOŠTĚM</w:t>
      </w:r>
    </w:p>
    <w:p w14:paraId="5E6107B2" w14:textId="5D522F76" w:rsidR="004D3542" w:rsidRDefault="004D3542" w:rsidP="0050364F">
      <w:pPr>
        <w:spacing w:after="120"/>
        <w:jc w:val="center"/>
        <w:rPr>
          <w:sz w:val="56"/>
          <w:szCs w:val="56"/>
        </w:rPr>
      </w:pPr>
      <w:r w:rsidRPr="004D3542">
        <w:rPr>
          <w:noProof/>
          <w:lang w:eastAsia="cs-CZ"/>
        </w:rPr>
        <w:drawing>
          <wp:inline distT="0" distB="0" distL="0" distR="0" wp14:anchorId="34F3B2EF" wp14:editId="04245857">
            <wp:extent cx="2546350" cy="3819525"/>
            <wp:effectExtent l="0" t="0" r="6350" b="9525"/>
            <wp:docPr id="1" name="Obrázek 1" descr="C:\Users\snajdaro\Desktop\podnikatelska privetivost\obrazky\job-opportunity-daliform-grou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snajdaro\Desktop\podnikatelska privetivost\obrazky\job-opportunity-daliform-group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465" cy="381969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4EA926" w14:textId="1500D038" w:rsidR="00923577" w:rsidRPr="00931D4D" w:rsidRDefault="00923577" w:rsidP="0050364F">
      <w:pPr>
        <w:spacing w:after="120"/>
        <w:jc w:val="center"/>
        <w:rPr>
          <w:sz w:val="56"/>
          <w:szCs w:val="56"/>
        </w:rPr>
      </w:pPr>
      <w:r w:rsidRPr="00931D4D">
        <w:rPr>
          <w:sz w:val="56"/>
          <w:szCs w:val="56"/>
        </w:rPr>
        <w:t>PRO PODNIKATELSKÉ PROSTŘEDÍ</w:t>
      </w:r>
    </w:p>
    <w:p w14:paraId="34BBC44A" w14:textId="32796D52" w:rsidR="00923577" w:rsidRDefault="00923577" w:rsidP="0050364F">
      <w:pPr>
        <w:spacing w:after="120"/>
        <w:jc w:val="center"/>
      </w:pPr>
    </w:p>
    <w:p w14:paraId="226613AE" w14:textId="77777777" w:rsidR="00923577" w:rsidRDefault="00923577" w:rsidP="0050364F">
      <w:pPr>
        <w:spacing w:after="120"/>
      </w:pPr>
    </w:p>
    <w:p w14:paraId="1FD39C51" w14:textId="656C1D63" w:rsidR="0069641D" w:rsidRDefault="00AA3B4F" w:rsidP="0050364F">
      <w:pPr>
        <w:spacing w:after="120"/>
      </w:pP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7FB04F81" wp14:editId="573FA98D">
                <wp:simplePos x="0" y="0"/>
                <wp:positionH relativeFrom="margin">
                  <wp:align>right</wp:align>
                </wp:positionH>
                <wp:positionV relativeFrom="paragraph">
                  <wp:posOffset>38735</wp:posOffset>
                </wp:positionV>
                <wp:extent cx="5734800" cy="1724025"/>
                <wp:effectExtent l="0" t="0" r="0" b="9525"/>
                <wp:wrapNone/>
                <wp:docPr id="3" name="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34800" cy="1724025"/>
                        </a:xfrm>
                        <a:prstGeom prst="rect">
                          <a:avLst/>
                        </a:prstGeom>
                        <a:solidFill>
                          <a:schemeClr val="accent5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54BA81" id="Obdélník 3" o:spid="_x0000_s1026" style="position:absolute;margin-left:400.35pt;margin-top:3.05pt;width:451.55pt;height:135.75pt;z-index:-25165619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" fillcolor="#d9e2f3 [664]" stroked="f" strokeweight="1pt">
                <w10:wrap anchorx="margin"/>
              </v:rect>
            </w:pict>
          </mc:Fallback>
        </mc:AlternateContent>
      </w:r>
    </w:p>
    <w:p w14:paraId="142084C7" w14:textId="77777777" w:rsidR="00D805A8" w:rsidRDefault="00D805A8" w:rsidP="0050364F">
      <w:pPr>
        <w:spacing w:after="120"/>
      </w:pPr>
    </w:p>
    <w:p w14:paraId="3E92865B" w14:textId="7B66B72D" w:rsidR="00923577" w:rsidRDefault="00923577" w:rsidP="0050364F">
      <w:pPr>
        <w:spacing w:after="120"/>
        <w:ind w:firstLine="284"/>
      </w:pPr>
      <w:r>
        <w:t xml:space="preserve">DATUM ZPRACOVÁNÍ: </w:t>
      </w:r>
      <w:r>
        <w:tab/>
      </w:r>
      <w:r>
        <w:tab/>
      </w:r>
      <w:r w:rsidR="00D962FB">
        <w:t>PODZIM</w:t>
      </w:r>
      <w:r>
        <w:t xml:space="preserve"> 2016</w:t>
      </w:r>
    </w:p>
    <w:p w14:paraId="16393684" w14:textId="77777777" w:rsidR="00BD3CB8" w:rsidRDefault="00BD3CB8" w:rsidP="0050364F">
      <w:pPr>
        <w:spacing w:after="120"/>
        <w:ind w:firstLine="284"/>
      </w:pPr>
      <w:r>
        <w:t>MÍSTO ZPRACOVÁNÍ:</w:t>
      </w:r>
      <w:r>
        <w:tab/>
      </w:r>
      <w:r>
        <w:tab/>
        <w:t>ROŽNOV POD RADHOŠTĚM</w:t>
      </w:r>
    </w:p>
    <w:p w14:paraId="419F2683" w14:textId="012CCCFF" w:rsidR="00923577" w:rsidRDefault="00923577" w:rsidP="0050364F">
      <w:pPr>
        <w:spacing w:after="120"/>
        <w:ind w:firstLine="284"/>
      </w:pPr>
      <w:r>
        <w:t>ZPRACOVATEL:</w:t>
      </w:r>
      <w:r>
        <w:tab/>
      </w:r>
      <w:r>
        <w:tab/>
      </w:r>
      <w:r>
        <w:tab/>
        <w:t>ODBOR ROZVOJE, MGR. DAGMAR ŠNAJDAROVÁ</w:t>
      </w:r>
    </w:p>
    <w:p w14:paraId="11955186" w14:textId="3F171811" w:rsidR="004D3542" w:rsidRDefault="004D3542" w:rsidP="0050364F">
      <w:pPr>
        <w:spacing w:after="120"/>
      </w:pPr>
      <w:r>
        <w:br w:type="page"/>
      </w:r>
    </w:p>
    <w:p w14:paraId="740321F2" w14:textId="77777777" w:rsidR="00064EF9" w:rsidRDefault="00064EF9" w:rsidP="0050364F">
      <w:pPr>
        <w:spacing w:after="120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665165180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3420CACC" w14:textId="373A3A4C" w:rsidR="00AA7F58" w:rsidRDefault="00AA7F58" w:rsidP="0050364F">
          <w:pPr>
            <w:pStyle w:val="Nadpisobsahu"/>
            <w:spacing w:after="120"/>
          </w:pPr>
          <w:r>
            <w:t>Obsah</w:t>
          </w:r>
        </w:p>
        <w:p w14:paraId="78AF6B44" w14:textId="77777777" w:rsidR="00E453C6" w:rsidRDefault="00AA7F58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466619468" w:history="1">
            <w:r w:rsidR="00E453C6" w:rsidRPr="00854DB5">
              <w:rPr>
                <w:rStyle w:val="Hypertextovodkaz"/>
                <w:noProof/>
              </w:rPr>
              <w:t>ÚVOD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_Toc466619468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3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7CB30D6E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69" w:history="1">
            <w:r w:rsidR="00E453C6" w:rsidRPr="00854DB5">
              <w:rPr>
                <w:rStyle w:val="Hypertextovodkaz"/>
                <w:noProof/>
              </w:rPr>
              <w:t>PODNIKATELSKÉ PROSTŘEDÍ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_Toc466619469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3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7C172D5E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0" w:history="1">
            <w:r w:rsidR="00E453C6" w:rsidRPr="00854DB5">
              <w:rPr>
                <w:rStyle w:val="Hypertextovodkaz"/>
                <w:noProof/>
              </w:rPr>
              <w:t>PODNIKATELSKÉ PROSTŘEDÍ V ROŽNOVĚ POD RADHOŠTĚM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_Toc466619470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3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20346B75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1" w:history="1">
            <w:r w:rsidR="00E453C6" w:rsidRPr="00854DB5">
              <w:rPr>
                <w:rStyle w:val="Hypertextovodkaz"/>
                <w:noProof/>
              </w:rPr>
              <w:t>CÍLE MĚSTA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_Toc466619471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4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160B282B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2" w:history="1">
            <w:r w:rsidR="00E453C6" w:rsidRPr="00854DB5">
              <w:rPr>
                <w:rStyle w:val="Hypertextovodkaz"/>
                <w:noProof/>
              </w:rPr>
              <w:t>MĚSTO PRO BYZNYS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_Toc466619472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5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4510CA18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3" w:history="1">
            <w:r w:rsidR="00E453C6" w:rsidRPr="00854DB5">
              <w:rPr>
                <w:rStyle w:val="Hypertextovodkaz"/>
                <w:noProof/>
              </w:rPr>
              <w:t>MĚSTO PRO BYZNYS – ANKETA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_Toc466619473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5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3025D7B5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4" w:history="1">
            <w:r w:rsidR="00E453C6" w:rsidRPr="00854DB5">
              <w:rPr>
                <w:rStyle w:val="Hypertextovodkaz"/>
                <w:noProof/>
              </w:rPr>
              <w:t>MĚSTO PRO BYZNYS – KRITÉRIA HODNOCENÍ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_Toc466619474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5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36D0FE31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5" w:history="1">
            <w:r w:rsidR="00E453C6" w:rsidRPr="00854DB5">
              <w:rPr>
                <w:rStyle w:val="Hypertextovodkaz"/>
                <w:noProof/>
              </w:rPr>
              <w:t>MĚSTO PRO BYZNYS – ROŽNOV POD RADHOŠTĚM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_Toc466619475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6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0AB46390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6" w:history="1">
            <w:r w:rsidR="00E453C6" w:rsidRPr="00854DB5">
              <w:rPr>
                <w:rStyle w:val="Hypertextovodkaz"/>
                <w:noProof/>
              </w:rPr>
              <w:t>DALŠÍ MOŽNÁ KRITÉRIA PRO POSUZOVÁNÍ PŘÍVĚTIVOSTI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_Toc466619476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13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455C42E9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7" w:history="1">
            <w:r w:rsidR="00E453C6" w:rsidRPr="00854DB5">
              <w:rPr>
                <w:rStyle w:val="Hypertextovodkaz"/>
                <w:noProof/>
              </w:rPr>
              <w:t>NAVRŽENÁ OPATŘENÍ PRO ZLEPŠENÍ PODNIKATELSKÉ PŘÍVĚTIVOSTI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_Toc466619477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14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7F7FB5F0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8" w:history="1">
            <w:r w:rsidR="00E453C6" w:rsidRPr="00854DB5">
              <w:rPr>
                <w:rStyle w:val="Hypertextovodkaz"/>
                <w:noProof/>
              </w:rPr>
              <w:t>NÁVRH OBECNÝCH OPATŘENÍ PRO ZLEPŠENÍ PODNIKATELSKÉ PŘÍVĚTIVOSTI MĚSTA ROŽNOV POD RADHOŠTĚM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_Toc466619478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14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6173BB76" w14:textId="77777777" w:rsidR="00E453C6" w:rsidRDefault="006B16AF">
          <w:pPr>
            <w:pStyle w:val="Obsah2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79" w:history="1">
            <w:r w:rsidR="00E453C6" w:rsidRPr="00854DB5">
              <w:rPr>
                <w:rStyle w:val="Hypertextovodkaz"/>
                <w:noProof/>
              </w:rPr>
              <w:t>NÁVRH OPATŘENÍ MĚSTA ROŽNOV POD RADHOŠTĚM PRO ZLEPŠENÍ HODNOT KRITÉRIÍ V NÁVAZNOSTI NA ANKETU MĚSTO PRO BYZNYS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_Toc466619479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16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2FEB80B3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80" w:history="1">
            <w:r w:rsidR="00E453C6" w:rsidRPr="00854DB5">
              <w:rPr>
                <w:rStyle w:val="Hypertextovodkaz"/>
                <w:noProof/>
              </w:rPr>
              <w:t>SHRNUTÍ -  CESTA K PŘÍVĚTIVOSTI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_Toc466619480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17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78B51CE7" w14:textId="77777777" w:rsidR="00E453C6" w:rsidRDefault="006B16AF">
          <w:pPr>
            <w:pStyle w:val="Obsah1"/>
            <w:tabs>
              <w:tab w:val="right" w:leader="dot" w:pos="9062"/>
            </w:tabs>
            <w:rPr>
              <w:rFonts w:eastAsiaTheme="minorEastAsia"/>
              <w:noProof/>
              <w:lang w:eastAsia="cs-CZ"/>
            </w:rPr>
          </w:pPr>
          <w:hyperlink w:anchor="_Toc466619481" w:history="1">
            <w:r w:rsidR="00E453C6" w:rsidRPr="00854DB5">
              <w:rPr>
                <w:rStyle w:val="Hypertextovodkaz"/>
                <w:noProof/>
              </w:rPr>
              <w:t>ZDROJE</w:t>
            </w:r>
            <w:r w:rsidR="00E453C6">
              <w:rPr>
                <w:noProof/>
                <w:webHidden/>
              </w:rPr>
              <w:tab/>
            </w:r>
            <w:r w:rsidR="00E453C6">
              <w:rPr>
                <w:noProof/>
                <w:webHidden/>
              </w:rPr>
              <w:fldChar w:fldCharType="begin"/>
            </w:r>
            <w:r w:rsidR="00E453C6">
              <w:rPr>
                <w:noProof/>
                <w:webHidden/>
              </w:rPr>
              <w:instrText xml:space="preserve"> PAGEREF _Toc466619481 \h </w:instrText>
            </w:r>
            <w:r w:rsidR="00E453C6">
              <w:rPr>
                <w:noProof/>
                <w:webHidden/>
              </w:rPr>
            </w:r>
            <w:r w:rsidR="00E453C6">
              <w:rPr>
                <w:noProof/>
                <w:webHidden/>
              </w:rPr>
              <w:fldChar w:fldCharType="separate"/>
            </w:r>
            <w:r w:rsidR="00E453C6">
              <w:rPr>
                <w:noProof/>
                <w:webHidden/>
              </w:rPr>
              <w:t>18</w:t>
            </w:r>
            <w:r w:rsidR="00E453C6">
              <w:rPr>
                <w:noProof/>
                <w:webHidden/>
              </w:rPr>
              <w:fldChar w:fldCharType="end"/>
            </w:r>
          </w:hyperlink>
        </w:p>
        <w:p w14:paraId="6910C2DB" w14:textId="4C3464D1" w:rsidR="00AA7F58" w:rsidRDefault="00AA7F58" w:rsidP="0050364F">
          <w:pPr>
            <w:spacing w:after="120"/>
          </w:pPr>
          <w:r>
            <w:rPr>
              <w:b/>
              <w:bCs/>
            </w:rPr>
            <w:fldChar w:fldCharType="end"/>
          </w:r>
        </w:p>
      </w:sdtContent>
    </w:sdt>
    <w:p w14:paraId="286544AB" w14:textId="77777777" w:rsidR="00923577" w:rsidRPr="00AA7F58" w:rsidRDefault="00923577" w:rsidP="0050364F">
      <w:pPr>
        <w:spacing w:after="120"/>
        <w:rPr>
          <w:bCs/>
          <w:iCs/>
        </w:rPr>
      </w:pPr>
    </w:p>
    <w:p w14:paraId="33D06481" w14:textId="77777777" w:rsidR="00AA7F58" w:rsidRDefault="00AA7F58" w:rsidP="0050364F">
      <w:pPr>
        <w:spacing w:after="120"/>
        <w:jc w:val="both"/>
      </w:pPr>
    </w:p>
    <w:p w14:paraId="5CAC73B7" w14:textId="77777777" w:rsidR="00AA7F58" w:rsidRDefault="00AA7F58" w:rsidP="0050364F">
      <w:pPr>
        <w:spacing w:after="120"/>
        <w:jc w:val="both"/>
      </w:pPr>
    </w:p>
    <w:p w14:paraId="570F5611" w14:textId="77777777" w:rsidR="00AA7F58" w:rsidRDefault="00AA7F58" w:rsidP="0050364F">
      <w:pPr>
        <w:spacing w:after="120"/>
      </w:pPr>
      <w:r>
        <w:br w:type="page"/>
      </w:r>
    </w:p>
    <w:p w14:paraId="555E9341" w14:textId="284403ED" w:rsidR="00AA7F58" w:rsidRPr="00AA7F58" w:rsidRDefault="00AA7F58" w:rsidP="0050364F">
      <w:pPr>
        <w:pStyle w:val="Nadpis1"/>
        <w:spacing w:after="120"/>
      </w:pPr>
      <w:bookmarkStart w:id="0" w:name="_Toc466619468"/>
      <w:r w:rsidRPr="00AA7F58">
        <w:lastRenderedPageBreak/>
        <w:t>ÚVOD</w:t>
      </w:r>
      <w:bookmarkEnd w:id="0"/>
    </w:p>
    <w:p w14:paraId="5008166F" w14:textId="1154F15C" w:rsidR="00E36AAE" w:rsidRDefault="00455B73" w:rsidP="0050364F">
      <w:pPr>
        <w:spacing w:after="120"/>
        <w:jc w:val="both"/>
      </w:pPr>
      <w:r>
        <w:t xml:space="preserve">Analýza přívětivosti města pro podnikatelské prostředí má za úkol </w:t>
      </w:r>
      <w:r w:rsidR="00E36AAE">
        <w:t xml:space="preserve">zobrazit skutečný stav, jakým je město otevřeno </w:t>
      </w:r>
      <w:r w:rsidR="00E448A3">
        <w:t>s</w:t>
      </w:r>
      <w:r w:rsidR="00E36AAE">
        <w:t xml:space="preserve">polupracovat s podnikatelským prostředím v Rožnově pod Radhoštěm a především </w:t>
      </w:r>
      <w:r w:rsidR="00105F9A">
        <w:t xml:space="preserve">identifikovat a </w:t>
      </w:r>
      <w:r w:rsidR="00E36AAE">
        <w:t>definovat kroky, které je třeba pro zlepšení podnikatelské přívětivosti podniknout.</w:t>
      </w:r>
    </w:p>
    <w:p w14:paraId="6A8B9BD3" w14:textId="77777777" w:rsidR="001248C8" w:rsidRDefault="001248C8" w:rsidP="0050364F">
      <w:pPr>
        <w:spacing w:after="120"/>
        <w:jc w:val="both"/>
      </w:pPr>
    </w:p>
    <w:p w14:paraId="0C5B5F5C" w14:textId="77777777" w:rsidR="00105F9A" w:rsidRPr="004B0529" w:rsidRDefault="00105F9A" w:rsidP="0050364F">
      <w:pPr>
        <w:pStyle w:val="Nadpis1"/>
        <w:spacing w:after="120"/>
      </w:pPr>
      <w:bookmarkStart w:id="1" w:name="_Toc466619469"/>
      <w:r w:rsidRPr="004B0529">
        <w:t>PODNIKATELSKÉ PROSTŘEDÍ</w:t>
      </w:r>
      <w:bookmarkEnd w:id="1"/>
    </w:p>
    <w:p w14:paraId="2865F1BD" w14:textId="74411E04" w:rsidR="00105F9A" w:rsidRDefault="00105F9A" w:rsidP="0050364F">
      <w:pPr>
        <w:spacing w:after="120"/>
        <w:jc w:val="both"/>
      </w:pPr>
      <w:r>
        <w:t>Podnikatelské prostředí je „souhrn faktorů ekonomického, politického, právního, technologického, sociálního a kulturního charakteru, které mají dopad na kvalitu podmínek, v nichž podnikatelské subjekty rozvíjejí svoje aktivity, a podstatným způsobem ovlivňují jejich konkurenceschopnost, výkonnost, růstový potenciál a determinují atraktivitu daného region</w:t>
      </w:r>
      <w:r w:rsidR="00A11BB6">
        <w:t>u</w:t>
      </w:r>
      <w:r>
        <w:t>.“ (KALÍNSKÁ, 2010). Znamená to tedy, že podle toho jak je podnikatelské prostředí kvalitní, budou kvalitní ekonomické výsledky</w:t>
      </w:r>
      <w:r w:rsidR="00C1399D">
        <w:t xml:space="preserve"> regionu</w:t>
      </w:r>
      <w:r>
        <w:t>.</w:t>
      </w:r>
    </w:p>
    <w:p w14:paraId="69F7A4AB" w14:textId="03084BE7" w:rsidR="00105F9A" w:rsidRPr="00105F9A" w:rsidRDefault="00105F9A" w:rsidP="0050364F">
      <w:pPr>
        <w:spacing w:after="120"/>
        <w:jc w:val="both"/>
      </w:pPr>
      <w:r>
        <w:t>Č</w:t>
      </w:r>
      <w:r w:rsidRPr="00923577">
        <w:t xml:space="preserve">initelů, které ovlivňují </w:t>
      </w:r>
      <w:r>
        <w:t xml:space="preserve">kvalitu </w:t>
      </w:r>
      <w:r w:rsidRPr="00923577">
        <w:t>podnikatelské</w:t>
      </w:r>
      <w:r>
        <w:t>ho</w:t>
      </w:r>
      <w:r w:rsidRPr="00923577">
        <w:t xml:space="preserve"> prostředí, je</w:t>
      </w:r>
      <w:r>
        <w:t xml:space="preserve"> mnoho.</w:t>
      </w:r>
      <w:r w:rsidRPr="00105F9A">
        <w:t xml:space="preserve"> </w:t>
      </w:r>
      <w:r>
        <w:rPr>
          <w:bCs/>
        </w:rPr>
        <w:t>Obecně se na</w:t>
      </w:r>
      <w:r w:rsidRPr="00105F9A">
        <w:rPr>
          <w:bCs/>
        </w:rPr>
        <w:t xml:space="preserve"> vytváření podnikatelského prostředí </w:t>
      </w:r>
      <w:r w:rsidR="00E448A3">
        <w:rPr>
          <w:bCs/>
        </w:rPr>
        <w:t xml:space="preserve">kromě samotných firem </w:t>
      </w:r>
      <w:r w:rsidRPr="00105F9A">
        <w:rPr>
          <w:bCs/>
        </w:rPr>
        <w:t>podílejí:</w:t>
      </w:r>
    </w:p>
    <w:p w14:paraId="5C75191F" w14:textId="77777777" w:rsidR="00105F9A" w:rsidRPr="00923577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 w:rsidRPr="00923577">
        <w:t>státní orgány - např. ministerstva, CNB, další centrální orgány</w:t>
      </w:r>
    </w:p>
    <w:p w14:paraId="1351B4C6" w14:textId="77777777" w:rsidR="00105F9A" w:rsidRPr="00923577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 w:rsidRPr="00923577">
        <w:t>státem zřízené nebo státem podporované instituce a agentury – Czech Invest, EGAP, OHK</w:t>
      </w:r>
    </w:p>
    <w:p w14:paraId="4090C2BB" w14:textId="77777777" w:rsidR="00105F9A" w:rsidRPr="00923577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>
        <w:t>soudy</w:t>
      </w:r>
    </w:p>
    <w:p w14:paraId="0C8B5F9F" w14:textId="77777777" w:rsidR="00105F9A" w:rsidRPr="00105F9A" w:rsidRDefault="00105F9A" w:rsidP="007705A1">
      <w:pPr>
        <w:numPr>
          <w:ilvl w:val="0"/>
          <w:numId w:val="2"/>
        </w:numPr>
        <w:spacing w:after="0"/>
        <w:ind w:left="714" w:hanging="357"/>
        <w:jc w:val="both"/>
        <w:rPr>
          <w:b/>
        </w:rPr>
      </w:pPr>
      <w:r w:rsidRPr="00105F9A">
        <w:rPr>
          <w:b/>
        </w:rPr>
        <w:t>orgány veřejné samosprávy</w:t>
      </w:r>
    </w:p>
    <w:p w14:paraId="59E00883" w14:textId="77777777" w:rsidR="00105F9A" w:rsidRPr="00923577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>
        <w:t>vzdělávací zařízení všech typů</w:t>
      </w:r>
    </w:p>
    <w:p w14:paraId="02B37AD0" w14:textId="77777777" w:rsidR="00105F9A" w:rsidRPr="00923577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>
        <w:t>výzkumná a vývojová pracoviště</w:t>
      </w:r>
    </w:p>
    <w:p w14:paraId="1FF8E222" w14:textId="391B4ECA" w:rsidR="00105F9A" w:rsidRDefault="00105F9A" w:rsidP="007705A1">
      <w:pPr>
        <w:numPr>
          <w:ilvl w:val="0"/>
          <w:numId w:val="2"/>
        </w:numPr>
        <w:spacing w:after="0"/>
        <w:ind w:left="714" w:hanging="357"/>
        <w:jc w:val="both"/>
      </w:pPr>
      <w:r w:rsidRPr="00923577">
        <w:t>subjekty působící v oblasti peněžnictví, banky, pojišťov</w:t>
      </w:r>
      <w:r>
        <w:t>ny, instituce kapitálového trhu</w:t>
      </w:r>
    </w:p>
    <w:p w14:paraId="67AA6363" w14:textId="77777777" w:rsidR="00581A6E" w:rsidRDefault="00581A6E" w:rsidP="0050364F">
      <w:pPr>
        <w:spacing w:after="120"/>
        <w:jc w:val="both"/>
      </w:pPr>
    </w:p>
    <w:p w14:paraId="76157C6D" w14:textId="0844929E" w:rsidR="0019287B" w:rsidRDefault="001E00AA" w:rsidP="0050364F">
      <w:pPr>
        <w:spacing w:after="120"/>
        <w:jc w:val="both"/>
      </w:pPr>
      <w:r>
        <w:t>Jedním z úkolů veřejné správy je, aby bylo podnikatelské prostředí na daném území co nejvíce příznivé</w:t>
      </w:r>
      <w:r w:rsidR="00C1399D">
        <w:t>. Vytvoření příznivých podmínek</w:t>
      </w:r>
      <w:r w:rsidR="00BD5B39" w:rsidRPr="00923577">
        <w:t xml:space="preserve"> je ovšem nelehký úkol pro ty</w:t>
      </w:r>
      <w:r w:rsidR="00C1399D">
        <w:t xml:space="preserve"> (viz výše)</w:t>
      </w:r>
      <w:r w:rsidR="00BD5B39" w:rsidRPr="00923577">
        <w:t>, jež mohou alespoň některé faktory formující podnikatelské prostředí ovlivnit.</w:t>
      </w:r>
      <w:r w:rsidR="00105F9A">
        <w:t xml:space="preserve"> </w:t>
      </w:r>
      <w:r w:rsidR="00105F9A" w:rsidRPr="00923577">
        <w:t xml:space="preserve">Pokud je </w:t>
      </w:r>
      <w:r w:rsidR="00105F9A">
        <w:t xml:space="preserve">naopak </w:t>
      </w:r>
      <w:r w:rsidR="00105F9A" w:rsidRPr="00923577">
        <w:t xml:space="preserve">podnikatelské prostředí nepříznivé, </w:t>
      </w:r>
      <w:r w:rsidR="00EA6559">
        <w:br/>
      </w:r>
      <w:r w:rsidR="00105F9A" w:rsidRPr="00923577">
        <w:t>pak s velkou pravděpodobností ani nejdokonalejší znalost</w:t>
      </w:r>
      <w:r w:rsidR="00EA6559">
        <w:t xml:space="preserve"> tohoto prostředí a dokonce </w:t>
      </w:r>
      <w:r w:rsidR="00EA6559">
        <w:br/>
        <w:t xml:space="preserve">ani </w:t>
      </w:r>
      <w:r w:rsidR="00105F9A" w:rsidRPr="00923577">
        <w:t>nejpropracovanější marketingové analýzy podnikatelského prostředí nezaručí úspěch v</w:t>
      </w:r>
      <w:r w:rsidR="008A57B7">
        <w:t> </w:t>
      </w:r>
      <w:r w:rsidR="00105F9A" w:rsidRPr="00923577">
        <w:t>podnikání</w:t>
      </w:r>
      <w:r w:rsidR="008A57B7">
        <w:t xml:space="preserve"> a ekonomický </w:t>
      </w:r>
      <w:r w:rsidR="00EA6559">
        <w:t xml:space="preserve">a udržitelný </w:t>
      </w:r>
      <w:r w:rsidR="008A57B7">
        <w:t>rozvoj</w:t>
      </w:r>
      <w:r w:rsidR="00105F9A" w:rsidRPr="00923577">
        <w:t>.</w:t>
      </w:r>
      <w:r w:rsidR="00801228">
        <w:rPr>
          <w:rStyle w:val="Znakapoznpodarou"/>
        </w:rPr>
        <w:footnoteReference w:id="1"/>
      </w:r>
      <w:r w:rsidR="00105F9A" w:rsidRPr="00923577">
        <w:t xml:space="preserve"> </w:t>
      </w:r>
    </w:p>
    <w:p w14:paraId="7FECB0C1" w14:textId="77777777" w:rsidR="00F14021" w:rsidRDefault="00F14021" w:rsidP="00F14021">
      <w:pPr>
        <w:pStyle w:val="Default"/>
        <w:spacing w:after="120"/>
        <w:jc w:val="both"/>
        <w:rPr>
          <w:sz w:val="22"/>
          <w:szCs w:val="22"/>
        </w:rPr>
      </w:pPr>
    </w:p>
    <w:p w14:paraId="3645CBE8" w14:textId="2A098605" w:rsidR="00F14021" w:rsidRDefault="00F14021" w:rsidP="00F14021">
      <w:pPr>
        <w:pStyle w:val="Nadpis2"/>
      </w:pPr>
      <w:bookmarkStart w:id="2" w:name="_Toc466619470"/>
      <w:r>
        <w:t>PODNIKATELSKÉ PROSTŘEDÍ V ROŽNOVĚ POD RADHOŠTĚM</w:t>
      </w:r>
      <w:bookmarkEnd w:id="2"/>
    </w:p>
    <w:p w14:paraId="40470737" w14:textId="399B4CD9" w:rsidR="00F14021" w:rsidRPr="00A11BB6" w:rsidRDefault="00F14021" w:rsidP="00F14021">
      <w:pPr>
        <w:pStyle w:val="Default"/>
        <w:spacing w:after="120"/>
        <w:jc w:val="both"/>
        <w:rPr>
          <w:rFonts w:asciiTheme="minorHAnsi" w:hAnsiTheme="minorHAnsi" w:cstheme="minorBidi"/>
          <w:color w:val="auto"/>
          <w:sz w:val="22"/>
          <w:szCs w:val="22"/>
        </w:rPr>
      </w:pPr>
      <w:r w:rsidRPr="00A11BB6">
        <w:rPr>
          <w:rFonts w:asciiTheme="minorHAnsi" w:hAnsiTheme="minorHAnsi" w:cstheme="minorBidi"/>
          <w:color w:val="auto"/>
          <w:sz w:val="22"/>
          <w:szCs w:val="22"/>
        </w:rPr>
        <w:t>Město Rožnov pod Radhoštěm patří k tradičním a znovu se rozvíjejícím podnikatelským centrům Zlínského kraje. Ve struktuře ekonomiky města je velmi důležitým odvětvím elektrotechnický a strojní průmysl a významnou roli sehrávají také služby</w:t>
      </w:r>
      <w:r w:rsidR="00EA6559">
        <w:rPr>
          <w:rFonts w:asciiTheme="minorHAnsi" w:hAnsiTheme="minorHAnsi" w:cstheme="minorBidi"/>
          <w:color w:val="auto"/>
          <w:sz w:val="22"/>
          <w:szCs w:val="22"/>
        </w:rPr>
        <w:t xml:space="preserve"> (cestovní ruch)</w:t>
      </w:r>
      <w:r w:rsidRPr="00A11BB6">
        <w:rPr>
          <w:rFonts w:asciiTheme="minorHAnsi" w:hAnsiTheme="minorHAnsi" w:cstheme="minorBidi"/>
          <w:color w:val="auto"/>
          <w:sz w:val="22"/>
          <w:szCs w:val="22"/>
        </w:rPr>
        <w:t xml:space="preserve">. Mezi nejvýznamnější firmy patří společnosti zaměřené na výrobu elektrotechnických nebo elektronických výrobků či součástek, </w:t>
      </w:r>
      <w:r w:rsidR="00EA6559">
        <w:rPr>
          <w:rFonts w:asciiTheme="minorHAnsi" w:hAnsiTheme="minorHAnsi" w:cstheme="minorBidi"/>
          <w:color w:val="auto"/>
          <w:sz w:val="22"/>
          <w:szCs w:val="22"/>
        </w:rPr>
        <w:br/>
      </w:r>
      <w:r w:rsidRPr="00A11BB6">
        <w:rPr>
          <w:rFonts w:asciiTheme="minorHAnsi" w:hAnsiTheme="minorHAnsi" w:cstheme="minorBidi"/>
          <w:color w:val="auto"/>
          <w:sz w:val="22"/>
          <w:szCs w:val="22"/>
        </w:rPr>
        <w:t xml:space="preserve">u kterých v posledních letech docházelo k růstu počtu pracovních míst a pokračujícímu rozvoji výroby. </w:t>
      </w:r>
    </w:p>
    <w:p w14:paraId="46259C8F" w14:textId="77777777" w:rsidR="008A57B7" w:rsidRDefault="008A57B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7E48C215" w14:textId="72BC8ACC" w:rsidR="00A83C83" w:rsidRPr="004B0529" w:rsidRDefault="00886CE4" w:rsidP="0050364F">
      <w:pPr>
        <w:pStyle w:val="Nadpis1"/>
        <w:spacing w:after="120"/>
        <w:rPr>
          <w:color w:val="auto"/>
          <w:sz w:val="22"/>
          <w:szCs w:val="22"/>
        </w:rPr>
      </w:pPr>
      <w:bookmarkStart w:id="3" w:name="_Toc466619471"/>
      <w:r w:rsidRPr="004B0529">
        <w:lastRenderedPageBreak/>
        <w:t>CÍLE MĚSTA</w:t>
      </w:r>
      <w:bookmarkEnd w:id="3"/>
    </w:p>
    <w:p w14:paraId="5FEB5114" w14:textId="4099CD72" w:rsidR="001248C8" w:rsidRDefault="00A83C83" w:rsidP="0050364F">
      <w:pPr>
        <w:spacing w:after="120"/>
        <w:jc w:val="both"/>
      </w:pPr>
      <w:r>
        <w:t xml:space="preserve">Veřejná správa na obecní a regionální úrovni podporuje vznik, příchod i rozvoj </w:t>
      </w:r>
      <w:r w:rsidR="00581A6E">
        <w:t>podnikání</w:t>
      </w:r>
      <w:r>
        <w:t xml:space="preserve"> v daném území.  </w:t>
      </w:r>
      <w:r w:rsidR="001248C8">
        <w:t>Obec si uvědomuje</w:t>
      </w:r>
      <w:r>
        <w:t xml:space="preserve"> důležitost rozvoje podnikání ve městě. Ekonomická situace podniků </w:t>
      </w:r>
      <w:r w:rsidR="00EA6559">
        <w:br/>
      </w:r>
      <w:r>
        <w:t>v obcích a regionu ovlivňuje určitým způsobem příjmovou a výdajovou stránku obecních rozpočtů.</w:t>
      </w:r>
      <w:r w:rsidR="005E361F">
        <w:t xml:space="preserve"> </w:t>
      </w:r>
      <w:r w:rsidR="00EA6559">
        <w:br/>
      </w:r>
      <w:r w:rsidR="001248C8">
        <w:t>Co možná nejvyšší zaměstnanost občanů je důlež</w:t>
      </w:r>
      <w:r w:rsidR="00581A6E">
        <w:t>itým cílem obecní samosprávy. S</w:t>
      </w:r>
      <w:r w:rsidR="001248C8">
        <w:t>e zaměstnanosti souvisí kupní s</w:t>
      </w:r>
      <w:r w:rsidR="00EA6559">
        <w:t xml:space="preserve">íla, </w:t>
      </w:r>
      <w:r w:rsidR="00B51C87">
        <w:t>sociální situace obyvatel či</w:t>
      </w:r>
      <w:r w:rsidR="001248C8">
        <w:t xml:space="preserve"> stav</w:t>
      </w:r>
      <w:r w:rsidR="00581A6E">
        <w:t xml:space="preserve"> bytového fondu. </w:t>
      </w:r>
    </w:p>
    <w:p w14:paraId="3BF8140C" w14:textId="650E724A" w:rsidR="002C7F64" w:rsidRPr="00D80255" w:rsidRDefault="002C7F64" w:rsidP="0050364F">
      <w:pPr>
        <w:pStyle w:val="Default"/>
        <w:spacing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Rozvoj ekonomických/podnikatelských aktivit </w:t>
      </w:r>
      <w:r w:rsidR="00EA6559">
        <w:rPr>
          <w:color w:val="auto"/>
          <w:sz w:val="22"/>
          <w:szCs w:val="22"/>
        </w:rPr>
        <w:t xml:space="preserve">se </w:t>
      </w:r>
      <w:r w:rsidR="00FF3084">
        <w:rPr>
          <w:color w:val="auto"/>
          <w:sz w:val="22"/>
          <w:szCs w:val="22"/>
        </w:rPr>
        <w:t>prolíná</w:t>
      </w:r>
      <w:r>
        <w:rPr>
          <w:color w:val="auto"/>
          <w:sz w:val="22"/>
          <w:szCs w:val="22"/>
        </w:rPr>
        <w:t xml:space="preserve"> mezi tři základní oblasti rozvojových aktivit</w:t>
      </w:r>
      <w:r w:rsidRPr="00D80255">
        <w:rPr>
          <w:color w:val="auto"/>
          <w:sz w:val="22"/>
          <w:szCs w:val="22"/>
        </w:rPr>
        <w:t xml:space="preserve"> obce: </w:t>
      </w:r>
    </w:p>
    <w:p w14:paraId="3725D452" w14:textId="4EEFA168" w:rsidR="002C7F64" w:rsidRPr="00D80255" w:rsidRDefault="002C7F64" w:rsidP="007705A1">
      <w:pPr>
        <w:pStyle w:val="Default"/>
        <w:numPr>
          <w:ilvl w:val="0"/>
          <w:numId w:val="13"/>
        </w:numPr>
        <w:ind w:left="426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>zajiště</w:t>
      </w:r>
      <w:r>
        <w:rPr>
          <w:color w:val="auto"/>
          <w:sz w:val="22"/>
          <w:szCs w:val="22"/>
        </w:rPr>
        <w:t>ní podmínek pro</w:t>
      </w:r>
      <w:r w:rsidRPr="00D80255">
        <w:rPr>
          <w:color w:val="auto"/>
          <w:sz w:val="22"/>
          <w:szCs w:val="22"/>
        </w:rPr>
        <w:t xml:space="preserve"> živo</w:t>
      </w:r>
      <w:r>
        <w:rPr>
          <w:color w:val="auto"/>
          <w:sz w:val="22"/>
          <w:szCs w:val="22"/>
        </w:rPr>
        <w:t xml:space="preserve">t obyvatel a podnikání, např. investiční </w:t>
      </w:r>
      <w:r w:rsidRPr="00D80255">
        <w:rPr>
          <w:color w:val="auto"/>
          <w:sz w:val="22"/>
          <w:szCs w:val="22"/>
        </w:rPr>
        <w:t xml:space="preserve">aktivity v oblasti infrastruktury (přímý vliv)  </w:t>
      </w:r>
    </w:p>
    <w:p w14:paraId="414F1DF6" w14:textId="77777777" w:rsidR="002C7F64" w:rsidRPr="002C7F64" w:rsidRDefault="002C7F64" w:rsidP="007705A1">
      <w:pPr>
        <w:pStyle w:val="Default"/>
        <w:numPr>
          <w:ilvl w:val="0"/>
          <w:numId w:val="8"/>
        </w:numPr>
        <w:ind w:left="714"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 xml:space="preserve">plánování rozložení jednotlivých aktivit v katastru obce a vymezení příslušného prostoru v územním plánu           </w:t>
      </w:r>
    </w:p>
    <w:p w14:paraId="133D4DD9" w14:textId="77777777" w:rsidR="002C7F64" w:rsidRPr="002C7F64" w:rsidRDefault="002C7F64" w:rsidP="007705A1">
      <w:pPr>
        <w:pStyle w:val="Default"/>
        <w:numPr>
          <w:ilvl w:val="0"/>
          <w:numId w:val="8"/>
        </w:numPr>
        <w:ind w:left="714"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 xml:space="preserve">budování inženýrských sítí v obci (kanalizace včetně napojení na čistírny odpadních vod, plynofikace, vodovod, teplovod) </w:t>
      </w:r>
    </w:p>
    <w:p w14:paraId="31E02B64" w14:textId="77777777" w:rsidR="002C7F64" w:rsidRPr="00D80255" w:rsidRDefault="002C7F64" w:rsidP="007705A1">
      <w:pPr>
        <w:pStyle w:val="Default"/>
        <w:numPr>
          <w:ilvl w:val="0"/>
          <w:numId w:val="8"/>
        </w:numPr>
        <w:ind w:left="714" w:hanging="357"/>
        <w:jc w:val="both"/>
        <w:rPr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>budování místních komunikací, parkovacích stání a chodníků</w:t>
      </w:r>
    </w:p>
    <w:p w14:paraId="7FED5F96" w14:textId="77777777" w:rsidR="002C7F64" w:rsidRPr="00D80255" w:rsidRDefault="002C7F64" w:rsidP="007705A1">
      <w:pPr>
        <w:pStyle w:val="Default"/>
        <w:numPr>
          <w:ilvl w:val="0"/>
          <w:numId w:val="8"/>
        </w:numPr>
        <w:ind w:left="714" w:hanging="357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 xml:space="preserve">budování zařízení pro volnočasové aktivity  </w:t>
      </w:r>
    </w:p>
    <w:p w14:paraId="5078E98A" w14:textId="638AC8BF" w:rsidR="002C7F64" w:rsidRPr="00D80255" w:rsidRDefault="002C7F64" w:rsidP="007705A1">
      <w:pPr>
        <w:pStyle w:val="Default"/>
        <w:numPr>
          <w:ilvl w:val="0"/>
          <w:numId w:val="13"/>
        </w:numPr>
        <w:spacing w:before="120"/>
        <w:ind w:left="425" w:hanging="357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 xml:space="preserve">vytváření prostředí pro rozvoj občanských aktivit (nepřímý vliv)  </w:t>
      </w:r>
    </w:p>
    <w:p w14:paraId="49A42A46" w14:textId="77777777" w:rsidR="002C7F64" w:rsidRPr="002C7F64" w:rsidRDefault="002C7F64" w:rsidP="007705A1">
      <w:pPr>
        <w:pStyle w:val="Default"/>
        <w:numPr>
          <w:ilvl w:val="0"/>
          <w:numId w:val="7"/>
        </w:numPr>
        <w:ind w:left="714"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 xml:space="preserve">průběžné informování občanů o dění v obci a podpora jejich maximálního zapojení do dění v obci </w:t>
      </w:r>
    </w:p>
    <w:p w14:paraId="39F6A2C9" w14:textId="77777777" w:rsidR="002C7F64" w:rsidRPr="00D80255" w:rsidRDefault="002C7F64" w:rsidP="007705A1">
      <w:pPr>
        <w:pStyle w:val="Default"/>
        <w:numPr>
          <w:ilvl w:val="0"/>
          <w:numId w:val="7"/>
        </w:numPr>
        <w:ind w:left="714" w:hanging="357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 xml:space="preserve">finanční podpora neziskové občanské aktivity v obci  </w:t>
      </w:r>
    </w:p>
    <w:p w14:paraId="45CFCD50" w14:textId="77777777" w:rsidR="002C7F64" w:rsidRPr="00D80255" w:rsidRDefault="002C7F64" w:rsidP="007705A1">
      <w:pPr>
        <w:pStyle w:val="Default"/>
        <w:numPr>
          <w:ilvl w:val="0"/>
          <w:numId w:val="7"/>
        </w:numPr>
        <w:ind w:left="714" w:hanging="357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>vytváření hmotného zázemí pro čin</w:t>
      </w:r>
      <w:r>
        <w:rPr>
          <w:color w:val="auto"/>
          <w:sz w:val="22"/>
          <w:szCs w:val="22"/>
        </w:rPr>
        <w:t>nost neziskových organizací</w:t>
      </w:r>
      <w:r w:rsidRPr="00D80255">
        <w:rPr>
          <w:color w:val="auto"/>
          <w:sz w:val="22"/>
          <w:szCs w:val="22"/>
        </w:rPr>
        <w:t xml:space="preserve">                             </w:t>
      </w:r>
    </w:p>
    <w:p w14:paraId="50045D2A" w14:textId="519E5D9C" w:rsidR="002C7F64" w:rsidRPr="002C7F64" w:rsidRDefault="002C7F64" w:rsidP="007705A1">
      <w:pPr>
        <w:pStyle w:val="Default"/>
        <w:numPr>
          <w:ilvl w:val="0"/>
          <w:numId w:val="13"/>
        </w:numPr>
        <w:spacing w:before="120"/>
        <w:ind w:left="425"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 xml:space="preserve">vytváření prostředí pro rozvoj ekonomických aktivit (nepřímý vliv)  </w:t>
      </w:r>
    </w:p>
    <w:p w14:paraId="5276EBB3" w14:textId="77777777" w:rsidR="002C7F64" w:rsidRPr="002C7F64" w:rsidRDefault="002C7F64" w:rsidP="007705A1">
      <w:pPr>
        <w:pStyle w:val="Default"/>
        <w:numPr>
          <w:ilvl w:val="0"/>
          <w:numId w:val="6"/>
        </w:numPr>
        <w:ind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 xml:space="preserve">komunikace s podnikateli a reflexe jejich potřeb ve vztahu k obci  </w:t>
      </w:r>
    </w:p>
    <w:p w14:paraId="373D0AE5" w14:textId="77777777" w:rsidR="002C7F64" w:rsidRPr="002C7F64" w:rsidRDefault="002C7F64" w:rsidP="007705A1">
      <w:pPr>
        <w:pStyle w:val="Default"/>
        <w:numPr>
          <w:ilvl w:val="0"/>
          <w:numId w:val="6"/>
        </w:numPr>
        <w:ind w:hanging="357"/>
        <w:jc w:val="both"/>
        <w:rPr>
          <w:b/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>dle místních možností příprava a propagace prostor pro podnikání</w:t>
      </w:r>
    </w:p>
    <w:p w14:paraId="3BD7B701" w14:textId="619F8AF6" w:rsidR="002C7F64" w:rsidRPr="00D80255" w:rsidRDefault="002C7F64" w:rsidP="007705A1">
      <w:pPr>
        <w:pStyle w:val="Default"/>
        <w:numPr>
          <w:ilvl w:val="0"/>
          <w:numId w:val="6"/>
        </w:numPr>
        <w:ind w:hanging="357"/>
        <w:jc w:val="both"/>
        <w:rPr>
          <w:color w:val="auto"/>
          <w:sz w:val="22"/>
          <w:szCs w:val="22"/>
        </w:rPr>
      </w:pPr>
      <w:r w:rsidRPr="002C7F64">
        <w:rPr>
          <w:b/>
          <w:color w:val="auto"/>
          <w:sz w:val="22"/>
          <w:szCs w:val="22"/>
        </w:rPr>
        <w:t>zapojení místních podnikatelů do dění v obci</w:t>
      </w:r>
      <w:r>
        <w:rPr>
          <w:rStyle w:val="Znakapoznpodarou"/>
          <w:color w:val="auto"/>
          <w:sz w:val="22"/>
          <w:szCs w:val="22"/>
        </w:rPr>
        <w:footnoteReference w:id="2"/>
      </w:r>
    </w:p>
    <w:p w14:paraId="46F83AE4" w14:textId="77777777" w:rsidR="002C7F64" w:rsidRDefault="002C7F64" w:rsidP="0050364F">
      <w:pPr>
        <w:pStyle w:val="Default"/>
        <w:spacing w:after="120"/>
        <w:jc w:val="both"/>
        <w:rPr>
          <w:bCs/>
          <w:iCs/>
          <w:sz w:val="22"/>
          <w:szCs w:val="22"/>
        </w:rPr>
      </w:pPr>
    </w:p>
    <w:p w14:paraId="32F9C0FD" w14:textId="03E67502" w:rsidR="002C7F64" w:rsidRPr="008A57B7" w:rsidRDefault="00886CE4" w:rsidP="0050364F">
      <w:pPr>
        <w:pStyle w:val="Default"/>
        <w:spacing w:after="120"/>
        <w:jc w:val="both"/>
        <w:rPr>
          <w:bCs/>
          <w:iCs/>
          <w:sz w:val="22"/>
          <w:szCs w:val="22"/>
        </w:rPr>
      </w:pPr>
      <w:r w:rsidRPr="00886CE4">
        <w:rPr>
          <w:bCs/>
          <w:iCs/>
          <w:sz w:val="22"/>
          <w:szCs w:val="22"/>
        </w:rPr>
        <w:t>V oblasti podnikání je hlavním cílem města udržet kvalitní podnikatelské prostředí, které bude podněcovat další rozvoj stávajících, případně vznik nových, firem, které budou ve městě zaměstnávat obyvatele, investovat, a diversifikovat ekonomiku města směrem k aktivitám založených</w:t>
      </w:r>
      <w:r w:rsidR="00EA6559">
        <w:rPr>
          <w:bCs/>
          <w:iCs/>
          <w:sz w:val="22"/>
          <w:szCs w:val="22"/>
        </w:rPr>
        <w:t xml:space="preserve"> </w:t>
      </w:r>
      <w:r w:rsidR="00EA6559" w:rsidRPr="00886CE4">
        <w:rPr>
          <w:bCs/>
          <w:iCs/>
          <w:sz w:val="22"/>
          <w:szCs w:val="22"/>
        </w:rPr>
        <w:t>na znalostech</w:t>
      </w:r>
      <w:r w:rsidRPr="00886CE4">
        <w:rPr>
          <w:bCs/>
          <w:iCs/>
          <w:sz w:val="22"/>
          <w:szCs w:val="22"/>
        </w:rPr>
        <w:t xml:space="preserve">. </w:t>
      </w:r>
    </w:p>
    <w:p w14:paraId="0ED068B7" w14:textId="45B00496" w:rsidR="00AF6CBD" w:rsidRPr="00D80255" w:rsidRDefault="00AF6CBD" w:rsidP="0050364F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D80255">
        <w:rPr>
          <w:color w:val="auto"/>
          <w:sz w:val="22"/>
          <w:szCs w:val="22"/>
        </w:rPr>
        <w:t xml:space="preserve">Vedení </w:t>
      </w:r>
      <w:r>
        <w:rPr>
          <w:color w:val="auto"/>
          <w:sz w:val="22"/>
          <w:szCs w:val="22"/>
        </w:rPr>
        <w:t>města</w:t>
      </w:r>
      <w:r w:rsidRPr="00D80255">
        <w:rPr>
          <w:color w:val="auto"/>
          <w:sz w:val="22"/>
          <w:szCs w:val="22"/>
        </w:rPr>
        <w:t xml:space="preserve"> by mělo stávající podnikatele informovat o aktuálním dění v obci, zapojovat </w:t>
      </w:r>
      <w:r>
        <w:rPr>
          <w:color w:val="auto"/>
          <w:sz w:val="22"/>
          <w:szCs w:val="22"/>
        </w:rPr>
        <w:t xml:space="preserve">je </w:t>
      </w:r>
      <w:r w:rsidR="00BD4EFB">
        <w:rPr>
          <w:color w:val="auto"/>
          <w:sz w:val="22"/>
          <w:szCs w:val="22"/>
        </w:rPr>
        <w:br/>
      </w:r>
      <w:r>
        <w:rPr>
          <w:color w:val="auto"/>
          <w:sz w:val="22"/>
          <w:szCs w:val="22"/>
        </w:rPr>
        <w:t xml:space="preserve">do </w:t>
      </w:r>
      <w:r w:rsidRPr="00D80255">
        <w:rPr>
          <w:color w:val="auto"/>
          <w:sz w:val="22"/>
          <w:szCs w:val="22"/>
        </w:rPr>
        <w:t>plá</w:t>
      </w:r>
      <w:r w:rsidR="00FC6239">
        <w:rPr>
          <w:color w:val="auto"/>
          <w:sz w:val="22"/>
          <w:szCs w:val="22"/>
        </w:rPr>
        <w:t xml:space="preserve">nování rozvoje obce a vytvářet </w:t>
      </w:r>
      <w:r w:rsidRPr="00D80255">
        <w:rPr>
          <w:color w:val="auto"/>
          <w:sz w:val="22"/>
          <w:szCs w:val="22"/>
        </w:rPr>
        <w:t>podnikatelů</w:t>
      </w:r>
      <w:r w:rsidR="00FC6239">
        <w:rPr>
          <w:color w:val="auto"/>
          <w:sz w:val="22"/>
          <w:szCs w:val="22"/>
        </w:rPr>
        <w:t xml:space="preserve">m </w:t>
      </w:r>
      <w:r w:rsidRPr="00D80255">
        <w:rPr>
          <w:color w:val="auto"/>
          <w:sz w:val="22"/>
          <w:szCs w:val="22"/>
        </w:rPr>
        <w:t xml:space="preserve">stále </w:t>
      </w:r>
      <w:r w:rsidR="00FC6239">
        <w:rPr>
          <w:color w:val="auto"/>
          <w:sz w:val="22"/>
          <w:szCs w:val="22"/>
        </w:rPr>
        <w:t xml:space="preserve">stabilní zázemí. Spolupráce </w:t>
      </w:r>
      <w:r w:rsidRPr="00D80255">
        <w:rPr>
          <w:color w:val="auto"/>
          <w:sz w:val="22"/>
          <w:szCs w:val="22"/>
        </w:rPr>
        <w:t>obce s podnikateli může být přínosná pro obě strany a současně i pro celkový rozvoj obce a zvýšení kvality života.</w:t>
      </w:r>
    </w:p>
    <w:p w14:paraId="1416A472" w14:textId="0CACBA40" w:rsidR="008A57B7" w:rsidRPr="005E361F" w:rsidRDefault="008A57B7" w:rsidP="008A57B7">
      <w:pPr>
        <w:spacing w:after="120"/>
        <w:jc w:val="both"/>
      </w:pPr>
      <w:r w:rsidRPr="005E361F">
        <w:t xml:space="preserve">Dlouhodobé rozvíjení vztahů obcí s podnikateli se projevuje v celkové atmosféře života v obci. Aktivita ze strany podnikatelů musí být ze strany samospráv podporována, vzájemná dohoda na společných cílech a spolupráci akceptována. Od podnikatelů pak obec získá zpětnou vazbu o své aktivitě </w:t>
      </w:r>
      <w:r w:rsidR="00BD4EFB">
        <w:br/>
      </w:r>
      <w:r w:rsidRPr="005E361F">
        <w:t>např. ve formě různých výzkumů či žebříčků spokojenosti s podnikatelským prostředím.</w:t>
      </w:r>
    </w:p>
    <w:p w14:paraId="238FC028" w14:textId="1B58AF91" w:rsidR="00683700" w:rsidRDefault="00683700">
      <w:r>
        <w:br w:type="page"/>
      </w:r>
    </w:p>
    <w:p w14:paraId="40A3D521" w14:textId="31889D67" w:rsidR="00755A15" w:rsidRDefault="00A77E84" w:rsidP="00DA1DDD">
      <w:pPr>
        <w:pStyle w:val="Nadpis1"/>
        <w:spacing w:after="120"/>
      </w:pPr>
      <w:bookmarkStart w:id="4" w:name="_Toc466619472"/>
      <w:r w:rsidRPr="004B0529">
        <w:lastRenderedPageBreak/>
        <w:t>MĚSTO PRO BYZNYS</w:t>
      </w:r>
      <w:bookmarkEnd w:id="4"/>
    </w:p>
    <w:p w14:paraId="1D25348F" w14:textId="77777777" w:rsidR="00DA1DDD" w:rsidRDefault="00DA1DDD" w:rsidP="00DA1DDD">
      <w:pPr>
        <w:spacing w:after="120"/>
        <w:jc w:val="both"/>
      </w:pPr>
      <w:r>
        <w:t>Pro vytváření vhodného podnikatelského prostředí potřebuje obec od podnikatelských subjektů určitou zpětnou vazbu o své aktivitě a ne vždy je jednoduché ji získat. Vedle standardních nástrojů, jako jsou například dotazníky, informační schůzky či veřejné debaty, existují i méně obvyklé avšak účinné způsoby v podobě žebříčků či soutěží.</w:t>
      </w:r>
    </w:p>
    <w:p w14:paraId="07748BD6" w14:textId="13D2F1C4" w:rsidR="00DA1DDD" w:rsidRDefault="00DA1DDD" w:rsidP="00DA1DDD">
      <w:r>
        <w:t>Příkladem takového způsobu je již mnoho let týdeníkem Ekonom pořádaná soutěž s názvem „</w:t>
      </w:r>
      <w:r w:rsidRPr="00A77E84">
        <w:rPr>
          <w:b/>
        </w:rPr>
        <w:t>Město pro byznys</w:t>
      </w:r>
      <w:r>
        <w:t>“.</w:t>
      </w:r>
      <w:r w:rsidR="00921C97">
        <w:rPr>
          <w:rStyle w:val="Znakapoznpodarou"/>
        </w:rPr>
        <w:footnoteReference w:id="3"/>
      </w:r>
    </w:p>
    <w:p w14:paraId="63E3B44B" w14:textId="77777777" w:rsidR="00DA1DDD" w:rsidRPr="00DA1DDD" w:rsidRDefault="00DA1DDD" w:rsidP="00DA1DDD"/>
    <w:p w14:paraId="62DFBB54" w14:textId="6AE0F779" w:rsidR="007E55B7" w:rsidRDefault="0050364F" w:rsidP="0050364F">
      <w:pPr>
        <w:pStyle w:val="Nadpis2"/>
        <w:spacing w:after="120"/>
      </w:pPr>
      <w:bookmarkStart w:id="5" w:name="_Toc466619473"/>
      <w:r w:rsidRPr="007E55B7">
        <w:t>MĚSTO PRO BYZNYS</w:t>
      </w:r>
      <w:r>
        <w:t xml:space="preserve"> – </w:t>
      </w:r>
      <w:r w:rsidR="007E55B7">
        <w:t>ANKETA</w:t>
      </w:r>
      <w:bookmarkEnd w:id="5"/>
    </w:p>
    <w:p w14:paraId="5D9D5AC6" w14:textId="4C941393" w:rsidR="00A77E84" w:rsidRDefault="00DA1DDD" w:rsidP="0050364F">
      <w:pPr>
        <w:spacing w:after="120"/>
        <w:jc w:val="both"/>
      </w:pPr>
      <w:r>
        <w:rPr>
          <w:b/>
          <w:bCs/>
        </w:rPr>
        <w:t>„</w:t>
      </w:r>
      <w:r w:rsidRPr="00DA1DDD">
        <w:rPr>
          <w:b/>
          <w:bCs/>
        </w:rPr>
        <w:t>Město pro byznys</w:t>
      </w:r>
      <w:r>
        <w:rPr>
          <w:b/>
          <w:bCs/>
        </w:rPr>
        <w:t>“</w:t>
      </w:r>
      <w:r w:rsidRPr="00DA1DDD">
        <w:rPr>
          <w:bCs/>
        </w:rPr>
        <w:t xml:space="preserve"> je srovnávací výzkum</w:t>
      </w:r>
      <w:r>
        <w:rPr>
          <w:bCs/>
        </w:rPr>
        <w:t>,</w:t>
      </w:r>
      <w:r w:rsidRPr="00DA1DDD">
        <w:rPr>
          <w:bCs/>
        </w:rPr>
        <w:t xml:space="preserve"> jehož cílem je vytvořit diskusní platformu na téma možnosti malého a středního podnikání ze strany samospráv.</w:t>
      </w:r>
      <w:r>
        <w:rPr>
          <w:b/>
          <w:bCs/>
        </w:rPr>
        <w:t xml:space="preserve"> </w:t>
      </w:r>
      <w:r w:rsidR="00F508ED" w:rsidRPr="00F508ED">
        <w:t xml:space="preserve">Do výzkumu je automaticky zapojeno 205 měst </w:t>
      </w:r>
      <w:r w:rsidR="009B131C">
        <w:br/>
      </w:r>
      <w:r w:rsidR="00F508ED" w:rsidRPr="00F508ED">
        <w:t>s rozšířenou působností a 22 městských částí města Prahy. Město pro byznys zahrnuje všechny oblasti, které mají pro podnikatele a firmy strategický význam.</w:t>
      </w:r>
    </w:p>
    <w:p w14:paraId="0997E5FE" w14:textId="67BFDC2C" w:rsidR="0050364F" w:rsidRDefault="000176E6" w:rsidP="0050364F">
      <w:pPr>
        <w:spacing w:after="120"/>
        <w:jc w:val="both"/>
      </w:pPr>
      <w:r>
        <w:t xml:space="preserve">Obce se ve výzkumu Město pro byznys hodnotí na základě 34 kritérií rozdělených do dvou oblastí: </w:t>
      </w:r>
      <w:r w:rsidR="009B131C">
        <w:br/>
      </w:r>
      <w:r w:rsidR="00C17D7C">
        <w:t xml:space="preserve">a) </w:t>
      </w:r>
      <w:r>
        <w:t xml:space="preserve">podnikatelské prostředí a </w:t>
      </w:r>
      <w:r w:rsidR="00C17D7C">
        <w:t xml:space="preserve">b) </w:t>
      </w:r>
      <w:r w:rsidRPr="000176E6">
        <w:rPr>
          <w:b/>
        </w:rPr>
        <w:t>přístup veřejné správy</w:t>
      </w:r>
      <w:r>
        <w:t xml:space="preserve">. </w:t>
      </w:r>
    </w:p>
    <w:p w14:paraId="4FA566BD" w14:textId="3F2AE7BA" w:rsidR="00C17D7C" w:rsidRDefault="00C17D7C" w:rsidP="0050364F">
      <w:pPr>
        <w:spacing w:after="120"/>
        <w:jc w:val="both"/>
      </w:pPr>
      <w:r>
        <w:t xml:space="preserve">Kritéria oblasti Podnikatelské prostředí jsou často </w:t>
      </w:r>
      <w:r w:rsidR="003C2FA3">
        <w:t>ex</w:t>
      </w:r>
      <w:r>
        <w:t xml:space="preserve">plicitně dané a jdou jen částečně ovlivnit subjekty zvenčí. Hodnocena jsou kritéria: Podíl podnikatelů, Podíl firem, </w:t>
      </w:r>
      <w:r w:rsidRPr="00C17D7C">
        <w:t>Vý</w:t>
      </w:r>
      <w:r>
        <w:t xml:space="preserve">voj počtu ekonomických subjektů, Podíl středních a malých firem, Stabilita krajiny, Znečištění ovzduší, </w:t>
      </w:r>
      <w:r w:rsidRPr="00C17D7C">
        <w:t>Vzdálenost k</w:t>
      </w:r>
      <w:r>
        <w:t> </w:t>
      </w:r>
      <w:r w:rsidRPr="00C17D7C">
        <w:t>dálnici</w:t>
      </w:r>
      <w:r>
        <w:t xml:space="preserve">, Počet lékařů, </w:t>
      </w:r>
      <w:r w:rsidRPr="00C17D7C">
        <w:t>Ceny st</w:t>
      </w:r>
      <w:r>
        <w:t xml:space="preserve">avebních pozemků, Ceny bytů, Změna počtu obyvatel, Nezaměstnanost, Nezaměstnanost mladých, Dlouhodobá nezaměstnanost, </w:t>
      </w:r>
      <w:r w:rsidRPr="00C17D7C">
        <w:t>Konkurence na pracovním trhu</w:t>
      </w:r>
      <w:r>
        <w:t xml:space="preserve">, </w:t>
      </w:r>
      <w:r w:rsidRPr="00C17D7C">
        <w:t>Studenti v odborném vzdělávání</w:t>
      </w:r>
      <w:r>
        <w:t xml:space="preserve"> či </w:t>
      </w:r>
      <w:r w:rsidRPr="00C17D7C">
        <w:t>Průměrný plat</w:t>
      </w:r>
      <w:r>
        <w:t>.</w:t>
      </w:r>
    </w:p>
    <w:p w14:paraId="427E6B65" w14:textId="13AA9279" w:rsidR="0050364F" w:rsidRDefault="00C17D7C" w:rsidP="0050364F">
      <w:pPr>
        <w:spacing w:after="120"/>
        <w:jc w:val="both"/>
      </w:pPr>
      <w:r>
        <w:t>Kritéria v rámci oblasti</w:t>
      </w:r>
      <w:r w:rsidR="000176E6">
        <w:t xml:space="preserve"> </w:t>
      </w:r>
      <w:r>
        <w:rPr>
          <w:b/>
        </w:rPr>
        <w:t>P</w:t>
      </w:r>
      <w:r w:rsidR="000176E6" w:rsidRPr="000176E6">
        <w:rPr>
          <w:b/>
        </w:rPr>
        <w:t>řístup veřejné správy</w:t>
      </w:r>
      <w:r w:rsidR="000176E6">
        <w:t xml:space="preserve">, která se na celkovém hodnocení podílí padesáti procenty, mohou svým chováním radnice ovlivnit. </w:t>
      </w:r>
      <w:r w:rsidR="00A77E84">
        <w:t xml:space="preserve">V rámci této oblasti se hodnotí kritéria: </w:t>
      </w:r>
      <w:r w:rsidR="007A2230">
        <w:t>Finan</w:t>
      </w:r>
      <w:r w:rsidR="007A6048">
        <w:t xml:space="preserve">ce získané z EU na 100 obyvatel, Podpora web. Stránek, Test elektronické komunikace, Úřední hodiny, Vodné a stočné, Počet dětí ve třídě, TIC/MIC, Poplatek za pobyt, Poplatek za stánek, Poplatek </w:t>
      </w:r>
      <w:r w:rsidR="009B131C">
        <w:br/>
      </w:r>
      <w:r w:rsidR="007A6048">
        <w:t xml:space="preserve">za předzahrádku, </w:t>
      </w:r>
      <w:r w:rsidR="007A2230">
        <w:t>Poplatek ze vstupné</w:t>
      </w:r>
      <w:r w:rsidR="007A6048">
        <w:t xml:space="preserve">ho, Daň z nemovitosti, Podíl kapitálových výdajů obce, </w:t>
      </w:r>
      <w:r w:rsidR="007A2230">
        <w:t>Podíl výdajů</w:t>
      </w:r>
      <w:r w:rsidR="007A6048">
        <w:t xml:space="preserve"> věnovaných na veřejnou dopravu, Likvidita, iRating CCB nebo </w:t>
      </w:r>
      <w:r w:rsidR="007A2230">
        <w:t>Dluhová služba/běžné příjmy</w:t>
      </w:r>
      <w:r w:rsidR="007A6048">
        <w:t>.</w:t>
      </w:r>
      <w:r w:rsidR="009B131C">
        <w:rPr>
          <w:rStyle w:val="Znakapoznpodarou"/>
        </w:rPr>
        <w:footnoteReference w:id="4"/>
      </w:r>
    </w:p>
    <w:p w14:paraId="7AE662B9" w14:textId="77777777" w:rsidR="0050364F" w:rsidRDefault="0050364F" w:rsidP="0050364F">
      <w:pPr>
        <w:spacing w:after="120"/>
        <w:jc w:val="both"/>
      </w:pPr>
    </w:p>
    <w:p w14:paraId="18410BF6" w14:textId="5CED846F" w:rsidR="0050364F" w:rsidRDefault="0050364F" w:rsidP="0050364F">
      <w:pPr>
        <w:pStyle w:val="Nadpis2"/>
        <w:spacing w:after="120"/>
      </w:pPr>
      <w:bookmarkStart w:id="6" w:name="_Toc466619474"/>
      <w:r w:rsidRPr="007E55B7">
        <w:t>MĚSTO PRO BYZNYS</w:t>
      </w:r>
      <w:r>
        <w:t xml:space="preserve"> – KRITÉRIA HODNOCENÍ</w:t>
      </w:r>
      <w:bookmarkEnd w:id="6"/>
    </w:p>
    <w:p w14:paraId="73664133" w14:textId="77777777" w:rsidR="0050364F" w:rsidRDefault="0050364F" w:rsidP="0050364F">
      <w:pPr>
        <w:spacing w:after="120"/>
        <w:jc w:val="both"/>
      </w:pPr>
      <w:r>
        <w:t xml:space="preserve">Nejlépe hodnocená města se celkově od ostatních odlišují především vyšším podílem velkých zaměstnavatelů, dobrou dostupností k dálniční síti, nižší nezaměstnaností, a to i dlouhodobou nezaměstnaností, vyšším podílem učňů a studentů odborného vzdělávání, dobrým hospodařením radnic vyjádřeným iRatingem společnosti CRIF-CCB, vyšší likviditou a nižšími náklady na dluhovou službu, dále také spíše nižšími cenami vodného a stočného, dobrou e-mailovou komunikací živnostenských odborů a také nižšími místními poplatky. </w:t>
      </w:r>
    </w:p>
    <w:p w14:paraId="2EB62453" w14:textId="77777777" w:rsidR="009B131C" w:rsidRDefault="0050364F" w:rsidP="0050364F">
      <w:pPr>
        <w:spacing w:after="120"/>
        <w:jc w:val="both"/>
      </w:pPr>
      <w:r>
        <w:t>Města, která se umístila na nejvyšších příčkách, se nijak zásadně neliší od ostatních měst v podílu podnikatelů, v podílu právnických osob, v cenách stavebních pozemků a ve výši získaných EU dotací.</w:t>
      </w:r>
      <w:r>
        <w:br/>
        <w:t>Obecně platí, že ve městech, kde je vyšší míra nezaměstnanosti, je také vyšší míra dlouhodobé nezaměstnanosti. S tím dále souvisí také vyšš</w:t>
      </w:r>
      <w:r w:rsidR="009B131C">
        <w:t xml:space="preserve">í konkurence na pracovním trhu. </w:t>
      </w:r>
    </w:p>
    <w:p w14:paraId="218B4152" w14:textId="7655A4D4" w:rsidR="009B131C" w:rsidRDefault="0050364F" w:rsidP="0050364F">
      <w:pPr>
        <w:spacing w:after="120"/>
        <w:jc w:val="both"/>
      </w:pPr>
      <w:r>
        <w:lastRenderedPageBreak/>
        <w:t xml:space="preserve">S atraktivními lokalitami, kde byl zaznamenán přírůstek obyvatel, jsou spojeny také vyšší ceny stavebních pozemků a bytů. Tyto oblasti mají také větší podíly právnických osob. Na druhou stranu nevýhodou těchto lokalit je, že ve třídách je v průměru více žáků </w:t>
      </w:r>
      <w:r w:rsidR="009B131C">
        <w:t>než v méně atraktivních městech.</w:t>
      </w:r>
    </w:p>
    <w:p w14:paraId="34E0343E" w14:textId="7E83623C" w:rsidR="0050364F" w:rsidRDefault="0050364F" w:rsidP="0050364F">
      <w:pPr>
        <w:spacing w:after="120"/>
        <w:jc w:val="both"/>
      </w:pPr>
      <w:r>
        <w:t>Dále je patrné, že ve městech, která jsou více vzdálena od dálnice, se nachází větší podíl lesů a vodních ploch. Velmi silně spolu korelují také kritéria likvidita a dluhová služba. Tedy čím byla města ohodnocena jako likvidnější, tím nižší mají podíl splátek a úroků</w:t>
      </w:r>
      <w:r w:rsidR="009B131C">
        <w:t xml:space="preserve"> vzhledem k provozním příjmům.</w:t>
      </w:r>
      <w:r>
        <w:br/>
        <w:t xml:space="preserve">S přijatými dotacemi z fondů EU úzce souvisí výše kapitálových výdajů měst. Příjem EU dotací </w:t>
      </w:r>
      <w:r w:rsidR="009B131C">
        <w:br/>
      </w:r>
      <w:r>
        <w:t>je podmíněn spolufinancováním dotovaných projektů. Přijaté dotace tak zvyšují investiční výdaje měst, z čehož mají obyvatelé dlouhodobý užitek.</w:t>
      </w:r>
      <w:r w:rsidR="00C51832">
        <w:rPr>
          <w:rStyle w:val="Znakapoznpodarou"/>
        </w:rPr>
        <w:footnoteReference w:id="5"/>
      </w:r>
    </w:p>
    <w:p w14:paraId="0F13FE3E" w14:textId="06EADB29" w:rsidR="007E55B7" w:rsidRPr="007E55B7" w:rsidRDefault="007A2230" w:rsidP="0050364F">
      <w:pPr>
        <w:spacing w:after="120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14:paraId="507AEB3B" w14:textId="3F66AC07" w:rsidR="007E55B7" w:rsidRPr="007E55B7" w:rsidRDefault="007E55B7" w:rsidP="0050364F">
      <w:pPr>
        <w:pStyle w:val="Nadpis2"/>
        <w:spacing w:after="120"/>
      </w:pPr>
      <w:bookmarkStart w:id="7" w:name="_Toc466619475"/>
      <w:r w:rsidRPr="007E55B7">
        <w:t>MĚSTO PRO BYZNYS – ROŽNOV POD RADHOŠTĚM</w:t>
      </w:r>
      <w:bookmarkEnd w:id="7"/>
    </w:p>
    <w:p w14:paraId="0D0D40C8" w14:textId="0DE8DE83" w:rsidR="007E55B7" w:rsidRPr="00682F1F" w:rsidRDefault="00682F1F" w:rsidP="0050364F">
      <w:pPr>
        <w:spacing w:after="120"/>
        <w:jc w:val="both"/>
      </w:pPr>
      <w:r w:rsidRPr="00682F1F">
        <w:t xml:space="preserve">Města v rámci ankety jsou hodnocena jak na úrovni celostátní, tak i, a to především, v rámci jednotlivých krajů. Rožnov pod Radhoštěm patří do kraje </w:t>
      </w:r>
      <w:r w:rsidR="00FB5A31">
        <w:t>Z</w:t>
      </w:r>
      <w:r w:rsidRPr="00682F1F">
        <w:t>línského, kde je v rámci ankety posuzován spolu s dalšími 12 městy.</w:t>
      </w:r>
    </w:p>
    <w:p w14:paraId="257B4B01" w14:textId="77777777" w:rsidR="00682F1F" w:rsidRDefault="00682F1F" w:rsidP="0050364F">
      <w:pPr>
        <w:spacing w:after="120"/>
        <w:jc w:val="both"/>
      </w:pPr>
    </w:p>
    <w:p w14:paraId="1BC8CFB2" w14:textId="16ADCCA1" w:rsidR="00EC4625" w:rsidRPr="00C5029C" w:rsidRDefault="00C5029C" w:rsidP="0050364F">
      <w:pPr>
        <w:spacing w:after="120"/>
        <w:jc w:val="both"/>
        <w:rPr>
          <w:b/>
        </w:rPr>
      </w:pPr>
      <w:r w:rsidRPr="00C5029C">
        <w:rPr>
          <w:b/>
        </w:rPr>
        <w:t xml:space="preserve">Tabulka: </w:t>
      </w:r>
      <w:r w:rsidR="00EC4625" w:rsidRPr="00C5029C">
        <w:rPr>
          <w:b/>
        </w:rPr>
        <w:t>Žebříček</w:t>
      </w:r>
      <w:r w:rsidR="00682F1F" w:rsidRPr="00C5029C">
        <w:rPr>
          <w:b/>
        </w:rPr>
        <w:t xml:space="preserve"> za rok 2015 </w:t>
      </w:r>
      <w:r w:rsidR="00EC4625" w:rsidRPr="00C5029C">
        <w:rPr>
          <w:b/>
        </w:rPr>
        <w:t>v rámci Zlínského kraje</w:t>
      </w:r>
      <w:r w:rsidRPr="00C5029C">
        <w:rPr>
          <w:rStyle w:val="Znakapoznpodarou"/>
          <w:b/>
        </w:rPr>
        <w:footnoteReference w:id="6"/>
      </w:r>
    </w:p>
    <w:tbl>
      <w:tblPr>
        <w:tblW w:w="8536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9"/>
        <w:gridCol w:w="2566"/>
        <w:gridCol w:w="2675"/>
        <w:gridCol w:w="2376"/>
      </w:tblGrid>
      <w:tr w:rsidR="00B606E5" w:rsidRPr="00980832" w14:paraId="157AD3EE" w14:textId="77777777" w:rsidTr="00E36FB3">
        <w:trPr>
          <w:trHeight w:val="710"/>
          <w:jc w:val="center"/>
        </w:trPr>
        <w:tc>
          <w:tcPr>
            <w:tcW w:w="91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816D46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Celkové pořadí</w:t>
            </w:r>
          </w:p>
        </w:tc>
        <w:tc>
          <w:tcPr>
            <w:tcW w:w="256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49F810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Města Zlínského kraje nad 2000 obyvatel</w:t>
            </w:r>
          </w:p>
        </w:tc>
        <w:tc>
          <w:tcPr>
            <w:tcW w:w="267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BE4B5E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>Pořadí v oblasti podnikatelské prostředí podle 17 kritérií</w:t>
            </w:r>
          </w:p>
        </w:tc>
        <w:tc>
          <w:tcPr>
            <w:tcW w:w="23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F5E088D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Pořadí v oblasti přístup veřejné správy podle 17 kritérií </w:t>
            </w:r>
          </w:p>
        </w:tc>
      </w:tr>
      <w:tr w:rsidR="00B606E5" w:rsidRPr="00980832" w14:paraId="430F1FB7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21089C" w14:textId="66633844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541686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Kroměříž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0E1F5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192E39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</w:tr>
      <w:tr w:rsidR="00B606E5" w:rsidRPr="00980832" w14:paraId="248E6129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0959C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B84B40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Holešov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BBE53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15B74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</w:tr>
      <w:tr w:rsidR="00B606E5" w:rsidRPr="00980832" w14:paraId="22A2C6ED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322AA7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B0A74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Zlín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ECF06A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FD81E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</w:tr>
      <w:tr w:rsidR="00B606E5" w:rsidRPr="00980832" w14:paraId="5083C33C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B62546" w14:textId="0772641F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4.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0CA98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Luhačovice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8ECBA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E8EA9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</w:tr>
      <w:tr w:rsidR="00B606E5" w:rsidRPr="00980832" w14:paraId="197FC38E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5A677" w14:textId="4A779D74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3022FC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Valašské Meziříčí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AEBC6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3D6B0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</w:t>
            </w:r>
          </w:p>
        </w:tc>
      </w:tr>
      <w:tr w:rsidR="00B606E5" w:rsidRPr="00980832" w14:paraId="44A05272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7DD91B" w14:textId="69E03AB6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6.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FEB554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Vizovice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7F2D28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F448F8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</w:t>
            </w:r>
          </w:p>
        </w:tc>
      </w:tr>
      <w:tr w:rsidR="00B606E5" w:rsidRPr="00980832" w14:paraId="6EAC7B2D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87BF06" w14:textId="5A395492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B81A53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Uherské Hradiště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D6D77D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15C17C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</w:tr>
      <w:tr w:rsidR="00B606E5" w:rsidRPr="00980832" w14:paraId="33563239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51F9" w14:textId="646E59ED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8.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BBB8F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Valašské Klobouky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7751B0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85A6A0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</w:tr>
      <w:tr w:rsidR="00B606E5" w:rsidRPr="00980832" w14:paraId="509B815F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19658" w14:textId="787CC0B8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9.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815514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 xml:space="preserve">Uherský Brod 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9D96C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06F96C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</w:tr>
      <w:tr w:rsidR="00B606E5" w:rsidRPr="00980832" w14:paraId="11A98A5F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EEAE1" w14:textId="64FA5B10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45C3FB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Bystřice pod Hostýnem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7C52F8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C551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</w:tr>
      <w:tr w:rsidR="00B606E5" w:rsidRPr="00980832" w14:paraId="7D4102E5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02E1F1A" w14:textId="7384575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FB5A31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cs-CZ"/>
              </w:rPr>
              <w:t>11.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46BF1F2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sz w:val="20"/>
                <w:szCs w:val="20"/>
                <w:lang w:eastAsia="cs-CZ"/>
              </w:rPr>
              <w:t>Rožnov pod Radhoštěm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C2DD862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C00000"/>
                <w:sz w:val="20"/>
                <w:szCs w:val="20"/>
                <w:lang w:eastAsia="cs-CZ"/>
              </w:rPr>
              <w:t>12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5D31107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B050"/>
                <w:sz w:val="20"/>
                <w:szCs w:val="20"/>
                <w:lang w:eastAsia="cs-CZ"/>
              </w:rPr>
              <w:t>4</w:t>
            </w:r>
          </w:p>
        </w:tc>
      </w:tr>
      <w:tr w:rsidR="00B606E5" w:rsidRPr="00980832" w14:paraId="7A29FFB7" w14:textId="77777777" w:rsidTr="00E36FB3">
        <w:trPr>
          <w:trHeight w:val="232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904BA" w14:textId="37179F5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71F06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Vsetín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DFFA5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11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54E50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10</w:t>
            </w:r>
          </w:p>
        </w:tc>
      </w:tr>
      <w:tr w:rsidR="00B606E5" w:rsidRPr="00980832" w14:paraId="15CFE27B" w14:textId="77777777" w:rsidTr="00E36FB3">
        <w:trPr>
          <w:trHeight w:val="244"/>
          <w:jc w:val="center"/>
        </w:trPr>
        <w:tc>
          <w:tcPr>
            <w:tcW w:w="919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41993" w14:textId="204894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13.</w:t>
            </w:r>
          </w:p>
        </w:tc>
        <w:tc>
          <w:tcPr>
            <w:tcW w:w="256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5ED40" w14:textId="77777777" w:rsidR="00B606E5" w:rsidRPr="00980832" w:rsidRDefault="00B606E5" w:rsidP="0050364F">
            <w:pPr>
              <w:spacing w:after="12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Otrokovice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BB89B7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13</w:t>
            </w:r>
          </w:p>
        </w:tc>
        <w:tc>
          <w:tcPr>
            <w:tcW w:w="23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06AC" w14:textId="77777777" w:rsidR="00B606E5" w:rsidRPr="00980832" w:rsidRDefault="00B606E5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</w:pPr>
            <w:r w:rsidRPr="00980832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cs-CZ"/>
              </w:rPr>
              <w:t>12</w:t>
            </w:r>
          </w:p>
        </w:tc>
      </w:tr>
    </w:tbl>
    <w:p w14:paraId="314A26C0" w14:textId="77777777" w:rsidR="00E36FB3" w:rsidRDefault="00E36FB3" w:rsidP="00682F1F">
      <w:pPr>
        <w:spacing w:after="120"/>
        <w:jc w:val="both"/>
      </w:pPr>
    </w:p>
    <w:p w14:paraId="7FF097E5" w14:textId="4990AACC" w:rsidR="00682F1F" w:rsidRDefault="00682F1F" w:rsidP="00682F1F">
      <w:pPr>
        <w:spacing w:after="120"/>
        <w:jc w:val="both"/>
      </w:pPr>
      <w:r>
        <w:t>Z tabulky vyplývá, že Rožnov se v rámci hodnocení Zlínského kraje nachází na samotném chvostu. Liší se však hodnocení kritérií v </w:t>
      </w:r>
      <w:r w:rsidR="00B51C87">
        <w:t xml:space="preserve">oblasti Podnikatelské prostředí, </w:t>
      </w:r>
      <w:r>
        <w:t>kde získal až 12 příčku a v oblasti Přístup veřejné správy, kde naopak získal 4. místo v kraji.</w:t>
      </w:r>
    </w:p>
    <w:p w14:paraId="53C17661" w14:textId="38C50B18" w:rsidR="00EC4625" w:rsidRDefault="00682F1F" w:rsidP="0050364F">
      <w:pPr>
        <w:spacing w:after="120"/>
        <w:jc w:val="both"/>
      </w:pPr>
      <w:r>
        <w:lastRenderedPageBreak/>
        <w:t xml:space="preserve">Výsledky hodnocení </w:t>
      </w:r>
      <w:r w:rsidR="00C5029C">
        <w:t>v Zlínském kraji</w:t>
      </w:r>
      <w:r>
        <w:t xml:space="preserve"> napovídají o tom, že Rožnov pod Radhoštěm nemá příliš příznivé podnikatelské prostředí. </w:t>
      </w:r>
      <w:r w:rsidR="00C67B42">
        <w:t>Dobře umístěná města v</w:t>
      </w:r>
      <w:r w:rsidR="00EC4625">
        <w:t xml:space="preserve"> žebříčku</w:t>
      </w:r>
      <w:r w:rsidR="00C67B42">
        <w:t>,</w:t>
      </w:r>
      <w:r w:rsidR="00D94B1A">
        <w:t xml:space="preserve"> nejen v Zlínském kraji</w:t>
      </w:r>
      <w:r w:rsidR="00C67B42">
        <w:t>,</w:t>
      </w:r>
      <w:r w:rsidR="00D94B1A">
        <w:t xml:space="preserve"> </w:t>
      </w:r>
      <w:r w:rsidR="00C67B42">
        <w:t xml:space="preserve">často </w:t>
      </w:r>
      <w:r w:rsidR="00D94B1A">
        <w:t xml:space="preserve">těží z příznivého podnikatelského prostředí. Holešov profituje z výhodné pozice v rámci kraje a blízkosti dálniční sítě což přispívá i k nízké nezaměstnanosti, Zlín pak jako krajské město investuje </w:t>
      </w:r>
      <w:r w:rsidR="00C67B42">
        <w:t xml:space="preserve">nemalé prostředky </w:t>
      </w:r>
      <w:r w:rsidR="00D94B1A">
        <w:t>do silniční veřejné dopravy, která opět úzce souvisí s</w:t>
      </w:r>
      <w:r w:rsidR="009A09E7">
        <w:t> počtem</w:t>
      </w:r>
      <w:r w:rsidR="00DD2D4B">
        <w:t xml:space="preserve"> podnikatelů, lékařů, studentů, obyvatel</w:t>
      </w:r>
      <w:r w:rsidR="009A09E7">
        <w:t xml:space="preserve"> a </w:t>
      </w:r>
      <w:r w:rsidR="00DD2D4B">
        <w:t xml:space="preserve">tedy </w:t>
      </w:r>
      <w:r w:rsidR="00D94B1A">
        <w:t xml:space="preserve">mírou zaměstnanosti. </w:t>
      </w:r>
      <w:r w:rsidR="00C67B42">
        <w:t>Města, která se umístila na předních příčkách soutěže</w:t>
      </w:r>
      <w:r w:rsidR="009A09E7">
        <w:t>,</w:t>
      </w:r>
      <w:r w:rsidR="00C67B42">
        <w:t xml:space="preserve"> </w:t>
      </w:r>
      <w:r w:rsidR="00DD2D4B">
        <w:t xml:space="preserve">se </w:t>
      </w:r>
      <w:r w:rsidR="00C67B42">
        <w:t>však také</w:t>
      </w:r>
      <w:r w:rsidR="00DD2D4B">
        <w:t xml:space="preserve"> snaží zlepšit přístup veřejné správy a</w:t>
      </w:r>
      <w:r w:rsidR="00C67B42">
        <w:t xml:space="preserve"> staví na zavedení nízkých poplatků pro podnikatele</w:t>
      </w:r>
      <w:r w:rsidR="009A09E7">
        <w:t xml:space="preserve"> či nízké daně z nemovitosti. </w:t>
      </w:r>
    </w:p>
    <w:p w14:paraId="068A07BB" w14:textId="20F3EE77" w:rsidR="009B3F51" w:rsidRDefault="00AB33A2" w:rsidP="0050364F">
      <w:pPr>
        <w:spacing w:after="120"/>
        <w:jc w:val="both"/>
      </w:pPr>
      <w:r>
        <w:t>Nevalné hodnoty v oblasti Podnikatelské prostředí jsou v Rožnově dány</w:t>
      </w:r>
      <w:r w:rsidR="00682F1F">
        <w:t xml:space="preserve"> především lokalizací města </w:t>
      </w:r>
      <w:r w:rsidR="00FB5A31">
        <w:br/>
      </w:r>
      <w:r w:rsidR="00682F1F">
        <w:t>a sní pevně spjat</w:t>
      </w:r>
      <w:r>
        <w:t>ou</w:t>
      </w:r>
      <w:r w:rsidR="00682F1F">
        <w:t xml:space="preserve"> špatn</w:t>
      </w:r>
      <w:r>
        <w:t>ou</w:t>
      </w:r>
      <w:r w:rsidR="00682F1F">
        <w:t xml:space="preserve"> dostupnost</w:t>
      </w:r>
      <w:r>
        <w:t>í</w:t>
      </w:r>
      <w:r w:rsidR="00682F1F">
        <w:t xml:space="preserve"> a odlehlost</w:t>
      </w:r>
      <w:r>
        <w:t>í</w:t>
      </w:r>
      <w:r w:rsidR="00682F1F">
        <w:t xml:space="preserve"> od dálniční sítě. Na škodu v tomto případě je také jindy deviza Rožnova, a to přírodní prostředí a zasazenost Rožnova do těsné blízkosti Chráněné krajinné oblastí Beskydy</w:t>
      </w:r>
      <w:r w:rsidR="00E77B59">
        <w:t xml:space="preserve"> (také hodnoceno anketou </w:t>
      </w:r>
      <w:r w:rsidR="004B42D9">
        <w:t>kritérium „</w:t>
      </w:r>
      <w:r w:rsidR="00E77B59">
        <w:t>Stabilita krajiny</w:t>
      </w:r>
      <w:r w:rsidR="004B42D9">
        <w:t>“</w:t>
      </w:r>
      <w:r w:rsidR="00E77B59">
        <w:t xml:space="preserve"> -</w:t>
      </w:r>
      <w:r w:rsidR="00980832">
        <w:t xml:space="preserve"> Rožnov </w:t>
      </w:r>
      <w:r w:rsidR="00E77B59">
        <w:t xml:space="preserve">2. </w:t>
      </w:r>
      <w:r w:rsidR="004B42D9">
        <w:t>místo v ZK</w:t>
      </w:r>
      <w:r w:rsidR="00E77B59">
        <w:t>)</w:t>
      </w:r>
      <w:r w:rsidR="00682F1F">
        <w:t xml:space="preserve">. Přírodní podmínky a omezené </w:t>
      </w:r>
      <w:r w:rsidR="00FB5A31">
        <w:t xml:space="preserve">možnosti rozšiřování či </w:t>
      </w:r>
      <w:r w:rsidR="00682F1F">
        <w:t xml:space="preserve">množství volných rozvojových ploch daných územním plánem, nejen pro průmyslovou výrobu a sklady, a tedy limity pro výstavbu, brání příchodu nových investorů a podnikatelů do města. </w:t>
      </w:r>
      <w:r w:rsidR="00980832">
        <w:t xml:space="preserve">Tato skutečnost je také </w:t>
      </w:r>
      <w:r w:rsidR="00FB5A31">
        <w:t>jednou z příčin</w:t>
      </w:r>
      <w:r w:rsidR="00980832">
        <w:t xml:space="preserve"> vyšší daně z nemovitosti oproti jiným městům. </w:t>
      </w:r>
    </w:p>
    <w:p w14:paraId="01F89826" w14:textId="77777777" w:rsidR="00C5029C" w:rsidRDefault="00C5029C" w:rsidP="0050364F">
      <w:pPr>
        <w:spacing w:after="120"/>
        <w:jc w:val="both"/>
        <w:rPr>
          <w:bCs/>
        </w:rPr>
      </w:pPr>
    </w:p>
    <w:p w14:paraId="6EC875AE" w14:textId="42D41321" w:rsidR="00C5029C" w:rsidRDefault="00C5029C" w:rsidP="0050364F">
      <w:pPr>
        <w:spacing w:after="120"/>
        <w:jc w:val="both"/>
        <w:rPr>
          <w:bCs/>
        </w:rPr>
      </w:pPr>
      <w:r w:rsidRPr="00C5029C">
        <w:rPr>
          <w:b/>
          <w:bCs/>
        </w:rPr>
        <w:t xml:space="preserve">Tabulka: Pořadí a hodnocení měst Zlínského kraje v oblasti </w:t>
      </w:r>
      <w:r w:rsidRPr="009F6567">
        <w:rPr>
          <w:bCs/>
        </w:rPr>
        <w:t>„</w:t>
      </w:r>
      <w:r w:rsidRPr="009F6567">
        <w:rPr>
          <w:rFonts w:ascii="Calibri" w:eastAsia="Times New Roman" w:hAnsi="Calibri" w:cs="Calibri"/>
          <w:b/>
          <w:bCs/>
          <w:color w:val="000000"/>
          <w:lang w:eastAsia="cs-CZ"/>
        </w:rPr>
        <w:t>PODNIKATELSKÉ PROSTŘEDÍ“</w:t>
      </w:r>
      <w:r w:rsidRPr="009F6567">
        <w:rPr>
          <w:rStyle w:val="Znakapoznpodarou"/>
          <w:rFonts w:ascii="Calibri" w:eastAsia="Times New Roman" w:hAnsi="Calibri" w:cs="Calibri"/>
          <w:b/>
          <w:bCs/>
          <w:color w:val="000000"/>
          <w:lang w:eastAsia="cs-CZ"/>
        </w:rPr>
        <w:footnoteReference w:id="7"/>
      </w:r>
    </w:p>
    <w:tbl>
      <w:tblPr>
        <w:tblW w:w="6252" w:type="pct"/>
        <w:tblInd w:w="-11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0"/>
        <w:gridCol w:w="1130"/>
        <w:gridCol w:w="515"/>
        <w:gridCol w:w="405"/>
        <w:gridCol w:w="620"/>
        <w:gridCol w:w="760"/>
        <w:gridCol w:w="525"/>
        <w:gridCol w:w="416"/>
        <w:gridCol w:w="412"/>
        <w:gridCol w:w="416"/>
        <w:gridCol w:w="439"/>
        <w:gridCol w:w="687"/>
        <w:gridCol w:w="685"/>
        <w:gridCol w:w="525"/>
        <w:gridCol w:w="434"/>
        <w:gridCol w:w="626"/>
        <w:gridCol w:w="511"/>
        <w:gridCol w:w="660"/>
        <w:gridCol w:w="525"/>
        <w:gridCol w:w="595"/>
      </w:tblGrid>
      <w:tr w:rsidR="00E36FB3" w:rsidRPr="00C5029C" w14:paraId="3786E2C6" w14:textId="77777777" w:rsidTr="00E36FB3">
        <w:trPr>
          <w:cantSplit/>
          <w:trHeight w:val="2651"/>
        </w:trPr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4BB4F41" w14:textId="5FA0B5DD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Celkové pořadí</w:t>
            </w:r>
            <w:r w:rsidR="00EC6884"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(ZK, 2015)</w:t>
            </w: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70DC2223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Města Zlínského kraje nad 2000 obyvatel</w:t>
            </w:r>
          </w:p>
        </w:tc>
        <w:tc>
          <w:tcPr>
            <w:tcW w:w="228" w:type="pct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8169B64" w14:textId="4F9725FE" w:rsidR="009D1E4F" w:rsidRPr="00C5029C" w:rsidRDefault="009D1E4F" w:rsidP="00E038F7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Pořadí v oblasti </w:t>
            </w:r>
            <w:r w:rsidR="00015B8D"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PODNIKATELSKÉ PROSTŘEDÍ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541CC7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Podíl podnikatelů</w:t>
            </w:r>
          </w:p>
        </w:tc>
        <w:tc>
          <w:tcPr>
            <w:tcW w:w="27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E0C2C8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Podíl firem</w:t>
            </w:r>
          </w:p>
        </w:tc>
        <w:tc>
          <w:tcPr>
            <w:tcW w:w="33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09D26E1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Vývoj počtu ekonomických subjektů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7E976BC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Podíl středních a malých firem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27CBA7A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Stabilita krajiny</w:t>
            </w:r>
          </w:p>
        </w:tc>
        <w:tc>
          <w:tcPr>
            <w:tcW w:w="18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0AAC4B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Znečištění ovzduší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2808826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Vzdálenost k dálnici</w:t>
            </w:r>
          </w:p>
        </w:tc>
        <w:tc>
          <w:tcPr>
            <w:tcW w:w="19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7F3D78C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Počet lékařů</w:t>
            </w:r>
          </w:p>
        </w:tc>
        <w:tc>
          <w:tcPr>
            <w:tcW w:w="304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0A0E31E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Ceny stavebních pozemků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735A46E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Ceny bytů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FF1E216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Změna počtu obyvatel</w:t>
            </w:r>
          </w:p>
        </w:tc>
        <w:tc>
          <w:tcPr>
            <w:tcW w:w="19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D7B27EE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Nezaměstnanost</w:t>
            </w: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B7A94F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Nezaměstnanost mladých</w:t>
            </w:r>
          </w:p>
        </w:tc>
        <w:tc>
          <w:tcPr>
            <w:tcW w:w="226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8E6F8FD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Dlouhodobá nezaměstnanost</w:t>
            </w:r>
          </w:p>
        </w:tc>
        <w:tc>
          <w:tcPr>
            <w:tcW w:w="29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FEAF214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Konkurence na pracovním trhu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55BFE2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Studenti v odborném vzdělávání</w:t>
            </w:r>
          </w:p>
        </w:tc>
        <w:tc>
          <w:tcPr>
            <w:tcW w:w="263" w:type="pct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6BAF1A0A" w14:textId="77777777" w:rsidR="009D1E4F" w:rsidRPr="00C5029C" w:rsidRDefault="009D1E4F" w:rsidP="009D1E4F">
            <w:pPr>
              <w:spacing w:after="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Průměrný plat</w:t>
            </w:r>
          </w:p>
        </w:tc>
      </w:tr>
      <w:tr w:rsidR="00E36FB3" w:rsidRPr="00C5029C" w14:paraId="4DB553F3" w14:textId="77777777" w:rsidTr="00E36FB3">
        <w:trPr>
          <w:trHeight w:val="280"/>
        </w:trPr>
        <w:tc>
          <w:tcPr>
            <w:tcW w:w="186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B6AA8F" w14:textId="3BE72696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  <w:r w:rsidR="009D1E4F"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00" w:type="pct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6BA079E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Kroměříž</w:t>
            </w:r>
          </w:p>
        </w:tc>
        <w:tc>
          <w:tcPr>
            <w:tcW w:w="228" w:type="pct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9C2FFC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79" w:type="pct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C5FA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7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4E26A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3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E2CE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7DC8B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A587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8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1BA3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1545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19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CE28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04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AF78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303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6255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3891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0302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77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94CD8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226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9D306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9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5A12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32" w:type="pct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50E1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63" w:type="pct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6C9906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1-3</w:t>
            </w:r>
          </w:p>
        </w:tc>
      </w:tr>
      <w:tr w:rsidR="00E36FB3" w:rsidRPr="00C5029C" w14:paraId="0B7AE4CB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26246" w14:textId="3C34881B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60FED5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Holešov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1CFE5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5CB4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638EA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450D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4BF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D783F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ED862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4-5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0323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3AD6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B0AD4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33FC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177E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09F0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A16A1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6EF38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25F3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8B5F2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ECF22E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1-3</w:t>
            </w:r>
          </w:p>
        </w:tc>
      </w:tr>
      <w:tr w:rsidR="00E36FB3" w:rsidRPr="00C5029C" w14:paraId="32072034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7F04E" w14:textId="7912DDC8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9BA886C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Zlín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41077E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44BC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CFFD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9FCB6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7-8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BD2C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E2601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8CD12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40C8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A98F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B823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F583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270B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02FD7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285E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91B8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C1237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A72F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298FB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9-13</w:t>
            </w:r>
          </w:p>
        </w:tc>
      </w:tr>
      <w:tr w:rsidR="00E36FB3" w:rsidRPr="00C5029C" w14:paraId="591C3C0A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B2CD4" w14:textId="3AC0649A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8A394DC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Luhačovice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6929F9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00BA9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0249A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08AF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03D3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EA0B4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BF6C8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B3205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EC13A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BABF0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FC68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AF6E4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274A3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576D2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2981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1123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75288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DA11E8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9-13</w:t>
            </w:r>
          </w:p>
        </w:tc>
      </w:tr>
      <w:tr w:rsidR="00E36FB3" w:rsidRPr="00C5029C" w14:paraId="4A95AB29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82B2B" w14:textId="1020D209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CDACD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Valašské Meziříčí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7C2BD9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EF4E6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E858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755EE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C70CC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42ED7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9DA62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FC2CE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2F0E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F1CD0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354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EF764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984C0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A91C5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0AB6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CE6B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CA35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BB35A2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4-6</w:t>
            </w:r>
          </w:p>
        </w:tc>
      </w:tr>
      <w:tr w:rsidR="00E36FB3" w:rsidRPr="00C5029C" w14:paraId="15FB0D11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41171" w14:textId="18DA9A8E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AE1C2D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Vizovice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67BDB9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30EC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A147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6F4FC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5450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45774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FCD96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2DD1C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5E5C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DD1AB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5708B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F648B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4FA3F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510EC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B07A9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B3F8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10DF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9A2649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9-13</w:t>
            </w:r>
          </w:p>
        </w:tc>
      </w:tr>
      <w:tr w:rsidR="00E36FB3" w:rsidRPr="00C5029C" w14:paraId="0D64D502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10ED4" w14:textId="501803CF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12CA10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Uherské Hradiště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DE82A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64AE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B3854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C27F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70E2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68E3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DB8A1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4-5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E26B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31277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C3849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1E9C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219D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15F68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FF73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DB756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33153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C2501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3-4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787BCD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7-8</w:t>
            </w:r>
          </w:p>
        </w:tc>
      </w:tr>
      <w:tr w:rsidR="00E36FB3" w:rsidRPr="00C5029C" w14:paraId="7455288E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C7116" w14:textId="59D010C8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9B3E25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Valašské Klobouky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ABF3A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FEC5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AC42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2AC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BA75A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41561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8FE3C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2311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C148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92C3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C2C0F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72261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C101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71B34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F847E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AFB8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F392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FFD32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9-13</w:t>
            </w:r>
          </w:p>
        </w:tc>
      </w:tr>
      <w:tr w:rsidR="00E36FB3" w:rsidRPr="00C5029C" w14:paraId="7FA852E4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01CD2B" w14:textId="68AFC9A5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28AE95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Uherský Brod 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5BE5A4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9B3A7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E3EF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6381B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745BD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3310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AC93A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AA9EF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1DE1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D13F0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6C4F0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19F8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F2F1E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3763F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03D3C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E03E4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2F4F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F3CEE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7-8</w:t>
            </w:r>
          </w:p>
        </w:tc>
      </w:tr>
      <w:tr w:rsidR="00E36FB3" w:rsidRPr="00C5029C" w14:paraId="147DC97D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80FADF" w14:textId="019EC230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  <w:r w:rsidR="009D1E4F"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253B91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Bystřice pod Hostýnem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16AFB9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41FE5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6EB1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3637A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31C8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6931D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AAE38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839C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DE29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478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4ADA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60FB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35E6F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9E1B3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3-7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847FA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22B5D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A6B02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C19BA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1-3</w:t>
            </w:r>
          </w:p>
        </w:tc>
      </w:tr>
      <w:tr w:rsidR="00E36FB3" w:rsidRPr="00C5029C" w14:paraId="595F5855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8A77649" w14:textId="1C72DC15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11</w:t>
            </w:r>
            <w:r w:rsidR="009D1E4F"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 xml:space="preserve"> 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0B719900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Rožnov pod Radhoštěm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20075D9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59EDD8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AA52BD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D8F4F2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DDCCE5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AE5599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BA9E7B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02B41B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6856C2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4792665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566BDE9B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347CE7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4C8126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A77DB1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31C8C5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C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941E6E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0436C2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0000"/>
                <w:sz w:val="18"/>
                <w:szCs w:val="18"/>
                <w:lang w:eastAsia="cs-CZ"/>
              </w:rPr>
              <w:t>5-6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0598FE4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b/>
                <w:color w:val="00B050"/>
                <w:sz w:val="18"/>
                <w:szCs w:val="18"/>
                <w:lang w:eastAsia="cs-CZ"/>
              </w:rPr>
              <w:t>4-6</w:t>
            </w:r>
          </w:p>
        </w:tc>
      </w:tr>
      <w:tr w:rsidR="00E36FB3" w:rsidRPr="00C5029C" w14:paraId="089A573A" w14:textId="77777777" w:rsidTr="00E36FB3">
        <w:trPr>
          <w:trHeight w:val="280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CCA8B8" w14:textId="12F0B3F9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50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B716DA3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Vsetín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87FB6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C47B8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7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4C7F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33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37E5E2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7-8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7AF95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B4B0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393024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8B98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F36CC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9FFEB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5-7</w:t>
            </w:r>
          </w:p>
        </w:tc>
        <w:tc>
          <w:tcPr>
            <w:tcW w:w="3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C24D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2-4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F702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1E6CA5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27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AE60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97C54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9199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D801B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263" w:type="pct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7C76C8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4-6</w:t>
            </w:r>
          </w:p>
        </w:tc>
      </w:tr>
      <w:tr w:rsidR="00E36FB3" w:rsidRPr="00C5029C" w14:paraId="16558D37" w14:textId="77777777" w:rsidTr="00E36FB3">
        <w:trPr>
          <w:trHeight w:val="295"/>
        </w:trPr>
        <w:tc>
          <w:tcPr>
            <w:tcW w:w="186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10EEB0" w14:textId="08C34692" w:rsidR="009D1E4F" w:rsidRPr="00C5029C" w:rsidRDefault="00015B8D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500" w:type="pct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A1ACA1" w14:textId="77777777" w:rsidR="009D1E4F" w:rsidRPr="00C5029C" w:rsidRDefault="009D1E4F" w:rsidP="009D1E4F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228" w:type="pct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D687C6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79" w:type="pct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1BB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27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28F9F8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3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0A8BA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9CDA3E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D3C10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8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60CDA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7D54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19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D9C3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04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EFF11C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03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178F1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3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911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90DE0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277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279DF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226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A5D39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9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6F4E6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232" w:type="pct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E074D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263" w:type="pct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DDB04D7" w14:textId="77777777" w:rsidR="009D1E4F" w:rsidRPr="00C5029C" w:rsidRDefault="009D1E4F" w:rsidP="009D1E4F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9-13</w:t>
            </w:r>
          </w:p>
        </w:tc>
      </w:tr>
    </w:tbl>
    <w:p w14:paraId="4A240BBD" w14:textId="7FFC0383" w:rsidR="00F20F88" w:rsidRDefault="00F20F88" w:rsidP="0050364F">
      <w:pPr>
        <w:spacing w:after="120"/>
        <w:jc w:val="both"/>
        <w:rPr>
          <w:b/>
          <w:bCs/>
        </w:rPr>
      </w:pPr>
    </w:p>
    <w:p w14:paraId="70878490" w14:textId="1523BF87" w:rsidR="00FD5DD7" w:rsidRPr="00F20F88" w:rsidRDefault="00F20F88" w:rsidP="00F20F88">
      <w:pPr>
        <w:rPr>
          <w:b/>
          <w:bCs/>
        </w:rPr>
      </w:pPr>
      <w:r>
        <w:rPr>
          <w:b/>
          <w:bCs/>
        </w:rPr>
        <w:br w:type="page"/>
      </w:r>
      <w:r w:rsidR="00C5029C" w:rsidRPr="00C5029C">
        <w:rPr>
          <w:b/>
          <w:bCs/>
        </w:rPr>
        <w:lastRenderedPageBreak/>
        <w:t xml:space="preserve">Tabulka: Pořadí a hodnocení měst Zlínského kraje v oblasti </w:t>
      </w:r>
      <w:r w:rsidR="00C5029C" w:rsidRPr="00E36FB3">
        <w:rPr>
          <w:bCs/>
        </w:rPr>
        <w:t>„</w:t>
      </w:r>
      <w:r w:rsidR="00C5029C" w:rsidRPr="00E36FB3">
        <w:rPr>
          <w:rFonts w:eastAsia="Times New Roman" w:cstheme="minorHAnsi"/>
          <w:b/>
          <w:bCs/>
          <w:color w:val="000000"/>
          <w:lang w:eastAsia="cs-CZ"/>
        </w:rPr>
        <w:t>PŘÍSTUP VEŘEJNÉ SPRÁVY“</w:t>
      </w:r>
      <w:r w:rsidR="00C5029C" w:rsidRPr="00E36FB3">
        <w:rPr>
          <w:rStyle w:val="Znakapoznpodarou"/>
          <w:rFonts w:ascii="Calibri" w:eastAsia="Times New Roman" w:hAnsi="Calibri" w:cs="Calibri"/>
          <w:b/>
          <w:bCs/>
          <w:color w:val="000000"/>
          <w:lang w:eastAsia="cs-CZ"/>
        </w:rPr>
        <w:t xml:space="preserve"> </w:t>
      </w:r>
      <w:r w:rsidR="00C5029C" w:rsidRPr="00E36FB3">
        <w:rPr>
          <w:rStyle w:val="Znakapoznpodarou"/>
          <w:rFonts w:ascii="Calibri" w:eastAsia="Times New Roman" w:hAnsi="Calibri" w:cs="Calibri"/>
          <w:b/>
          <w:bCs/>
          <w:color w:val="000000"/>
          <w:lang w:eastAsia="cs-CZ"/>
        </w:rPr>
        <w:footnoteReference w:id="8"/>
      </w:r>
    </w:p>
    <w:tbl>
      <w:tblPr>
        <w:tblW w:w="11165" w:type="dxa"/>
        <w:tblInd w:w="-114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1"/>
        <w:gridCol w:w="1209"/>
        <w:gridCol w:w="569"/>
        <w:gridCol w:w="475"/>
        <w:gridCol w:w="356"/>
        <w:gridCol w:w="729"/>
        <w:gridCol w:w="567"/>
        <w:gridCol w:w="356"/>
        <w:gridCol w:w="357"/>
        <w:gridCol w:w="704"/>
        <w:gridCol w:w="475"/>
        <w:gridCol w:w="628"/>
        <w:gridCol w:w="594"/>
        <w:gridCol w:w="469"/>
        <w:gridCol w:w="356"/>
        <w:gridCol w:w="594"/>
        <w:gridCol w:w="594"/>
        <w:gridCol w:w="539"/>
        <w:gridCol w:w="646"/>
        <w:gridCol w:w="597"/>
      </w:tblGrid>
      <w:tr w:rsidR="00FD5DD7" w:rsidRPr="00C5029C" w14:paraId="5C52045C" w14:textId="77777777" w:rsidTr="00EC6884">
        <w:trPr>
          <w:trHeight w:val="287"/>
        </w:trPr>
        <w:tc>
          <w:tcPr>
            <w:tcW w:w="351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EA02CD8" w14:textId="336DD35A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Celkové pořadí</w:t>
            </w:r>
            <w:r w:rsidR="00EC6884"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 (ZK, 2015)</w:t>
            </w:r>
          </w:p>
        </w:tc>
        <w:tc>
          <w:tcPr>
            <w:tcW w:w="1209" w:type="dxa"/>
            <w:vMerge w:val="restart"/>
            <w:tcBorders>
              <w:top w:val="single" w:sz="12" w:space="0" w:color="auto"/>
              <w:left w:val="single" w:sz="4" w:space="0" w:color="auto"/>
              <w:right w:val="nil"/>
            </w:tcBorders>
            <w:shd w:val="clear" w:color="auto" w:fill="auto"/>
            <w:textDirection w:val="btLr"/>
            <w:vAlign w:val="center"/>
            <w:hideMark/>
          </w:tcPr>
          <w:p w14:paraId="31E51AAF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Města Zlínského kraje nad 2000 obyvatel</w:t>
            </w:r>
          </w:p>
        </w:tc>
        <w:tc>
          <w:tcPr>
            <w:tcW w:w="569" w:type="dxa"/>
            <w:vMerge w:val="restart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3D3D789A" w14:textId="2E90F7EF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Pořadí v oblasti PŘÍSTUP VEŘEJNÉ SPRÁVY</w:t>
            </w:r>
          </w:p>
        </w:tc>
        <w:tc>
          <w:tcPr>
            <w:tcW w:w="4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A487B4B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Finance získané z EU na 100 obyvatel</w:t>
            </w:r>
          </w:p>
        </w:tc>
        <w:tc>
          <w:tcPr>
            <w:tcW w:w="2365" w:type="dxa"/>
            <w:gridSpan w:val="5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9AED3C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Zdroj: Czech Credit Bureau</w:t>
            </w:r>
          </w:p>
        </w:tc>
        <w:tc>
          <w:tcPr>
            <w:tcW w:w="70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3001425" w14:textId="360FD648" w:rsidR="00FD5DD7" w:rsidRPr="00C5029C" w:rsidRDefault="00FD5DD7" w:rsidP="00E77B59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 xml:space="preserve">Podpora web. </w:t>
            </w:r>
            <w:r w:rsidR="00E77B59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s</w:t>
            </w: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tránek</w:t>
            </w:r>
          </w:p>
        </w:tc>
        <w:tc>
          <w:tcPr>
            <w:tcW w:w="475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511C3E1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Test elektronické komunikace</w:t>
            </w:r>
          </w:p>
        </w:tc>
        <w:tc>
          <w:tcPr>
            <w:tcW w:w="628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59472EB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Úřední hodiny</w:t>
            </w:r>
          </w:p>
        </w:tc>
        <w:tc>
          <w:tcPr>
            <w:tcW w:w="5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3B097597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Vodné a stočné</w:t>
            </w:r>
          </w:p>
        </w:tc>
        <w:tc>
          <w:tcPr>
            <w:tcW w:w="46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4F101FC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Počet dětí ve třídě</w:t>
            </w:r>
          </w:p>
        </w:tc>
        <w:tc>
          <w:tcPr>
            <w:tcW w:w="35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CE62279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TIC/MIC</w:t>
            </w:r>
          </w:p>
        </w:tc>
        <w:tc>
          <w:tcPr>
            <w:tcW w:w="5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03C5549A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Poplatek za pobyt</w:t>
            </w:r>
          </w:p>
        </w:tc>
        <w:tc>
          <w:tcPr>
            <w:tcW w:w="594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444B46DA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Poplatek za stánek</w:t>
            </w:r>
          </w:p>
        </w:tc>
        <w:tc>
          <w:tcPr>
            <w:tcW w:w="539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6E9E7CC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Poplatek za předzahrádku</w:t>
            </w:r>
          </w:p>
        </w:tc>
        <w:tc>
          <w:tcPr>
            <w:tcW w:w="646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266E4558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Poplatek ze vstupného</w:t>
            </w:r>
          </w:p>
        </w:tc>
        <w:tc>
          <w:tcPr>
            <w:tcW w:w="597" w:type="dxa"/>
            <w:vMerge w:val="restart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6F66F857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Daň z nemovitosti</w:t>
            </w:r>
          </w:p>
        </w:tc>
      </w:tr>
      <w:tr w:rsidR="00FD5DD7" w:rsidRPr="00C5029C" w14:paraId="7E5A7785" w14:textId="77777777" w:rsidTr="00EC6884">
        <w:trPr>
          <w:cantSplit/>
          <w:trHeight w:val="2802"/>
        </w:trPr>
        <w:tc>
          <w:tcPr>
            <w:tcW w:w="351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17E26D8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20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nil"/>
            </w:tcBorders>
            <w:vAlign w:val="center"/>
            <w:hideMark/>
          </w:tcPr>
          <w:p w14:paraId="6FA51C1C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69" w:type="dxa"/>
            <w:vMerge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C3450BD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75" w:type="dxa"/>
            <w:vMerge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E0A3228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8331E06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Podíl kapit. Výdajů obce</w:t>
            </w:r>
          </w:p>
        </w:tc>
        <w:tc>
          <w:tcPr>
            <w:tcW w:w="729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7C137875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Podíl výdajů věnovaných na veřejnou dopravu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12012E1F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Likvidita</w:t>
            </w:r>
          </w:p>
        </w:tc>
        <w:tc>
          <w:tcPr>
            <w:tcW w:w="35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2531A6D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iRating CCB</w:t>
            </w:r>
          </w:p>
        </w:tc>
        <w:tc>
          <w:tcPr>
            <w:tcW w:w="357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929A628" w14:textId="77777777" w:rsidR="00FD5DD7" w:rsidRPr="00C5029C" w:rsidRDefault="00FD5DD7" w:rsidP="00FD5DD7">
            <w:pPr>
              <w:spacing w:after="0" w:line="240" w:lineRule="auto"/>
              <w:ind w:left="113" w:right="113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  <w:t>Dluhová služba/běžné příjmy</w:t>
            </w:r>
          </w:p>
        </w:tc>
        <w:tc>
          <w:tcPr>
            <w:tcW w:w="70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DD82F37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75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9980CEC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28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9349F90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2DA2B62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46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76BF20CB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35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1D5A15EB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240789C0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94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503C5920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39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633FA51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46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316B92A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597" w:type="dxa"/>
            <w:vMerge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19CA3B87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FD5DD7" w:rsidRPr="00C5029C" w14:paraId="55B9EA59" w14:textId="77777777" w:rsidTr="00EC6884">
        <w:trPr>
          <w:trHeight w:val="287"/>
        </w:trPr>
        <w:tc>
          <w:tcPr>
            <w:tcW w:w="35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A8131D" w14:textId="008CFB90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1 </w:t>
            </w:r>
          </w:p>
        </w:tc>
        <w:tc>
          <w:tcPr>
            <w:tcW w:w="120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DF22BA9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Kroměříž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6E81AA1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6267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DD95F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72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CFFC2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56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08431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1F58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357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34729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70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1DCA9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7-9</w:t>
            </w:r>
          </w:p>
        </w:tc>
        <w:tc>
          <w:tcPr>
            <w:tcW w:w="47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1459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628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68F3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AFF12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46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3B21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7-8</w:t>
            </w:r>
          </w:p>
        </w:tc>
        <w:tc>
          <w:tcPr>
            <w:tcW w:w="35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43AC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ED78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594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E3E1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539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60C41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3-4</w:t>
            </w:r>
          </w:p>
        </w:tc>
        <w:tc>
          <w:tcPr>
            <w:tcW w:w="646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50323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EA39C8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1-4</w:t>
            </w:r>
          </w:p>
        </w:tc>
      </w:tr>
      <w:tr w:rsidR="00FD5DD7" w:rsidRPr="00C5029C" w14:paraId="153DE5E7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02E59" w14:textId="58621B73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DEFA40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Holešov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1133550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09C4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7D08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58377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3C6D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FEEE7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0ED0A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6666F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8C73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FF06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C7AF8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A5FEA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27050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834B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0ADDD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2-5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EC818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30FEE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3AF402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1-4</w:t>
            </w:r>
          </w:p>
        </w:tc>
      </w:tr>
      <w:tr w:rsidR="00FD5DD7" w:rsidRPr="00C5029C" w14:paraId="61CE7387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A98372" w14:textId="0DC76BF3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246C8E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Zlín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C6549A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7296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8CA59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BA7DA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2848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2C5E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7ECB6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4D961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7-9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2E2B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41615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3F7FD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97C3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BFC4C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EC6B2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D833E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2-5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4BF23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991FB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963B97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5-9</w:t>
            </w:r>
          </w:p>
        </w:tc>
      </w:tr>
      <w:tr w:rsidR="00FD5DD7" w:rsidRPr="00C5029C" w14:paraId="38CDE271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2DA75" w14:textId="25A51803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4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F3A13B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Luhačovice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A7D2F6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0232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A1C43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0860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51DE6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CD1F6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AAF6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67B4F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97656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1A77F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9EEB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C7B91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14CD0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A29F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8807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2-5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5DEC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047F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674C59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1-4</w:t>
            </w:r>
          </w:p>
        </w:tc>
      </w:tr>
      <w:tr w:rsidR="00FD5DD7" w:rsidRPr="00C5029C" w14:paraId="173AD7A4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4CAB0" w14:textId="40857D11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5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90A046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Valašské Meziříčí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B616B3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A989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9B8AA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23074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DBFE9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3F7F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BE53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4605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3-5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CFE34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4E410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1928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FEBE2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D1B3B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E91DC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27ECA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AF881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4624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F3BE13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</w:tr>
      <w:tr w:rsidR="00FD5DD7" w:rsidRPr="00C5029C" w14:paraId="71996C9C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6F62F4" w14:textId="3054EFF9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340335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Vizovice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16BD68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12D84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01168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B26D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11-12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DFD7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11A5A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C04C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211B3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3-5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DF8A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8F92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DC43B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F5DF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64781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60D0E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3AAB4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2-5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A4EB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3-4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B711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36F584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1-4</w:t>
            </w:r>
          </w:p>
        </w:tc>
      </w:tr>
      <w:tr w:rsidR="00FD5DD7" w:rsidRPr="00C5029C" w14:paraId="0B2F833E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E882F3" w14:textId="659C2AB2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3F47BDE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Uherské Hradiště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540DA7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94FB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43BC1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941A1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BAE79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53348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842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C2775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69C31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6D10F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0602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4-5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E6314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FE557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10DF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22B4C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7EC2A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FA5F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98FC2C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10-12</w:t>
            </w:r>
          </w:p>
        </w:tc>
      </w:tr>
      <w:tr w:rsidR="00FD5DD7" w:rsidRPr="00C5029C" w14:paraId="464358F3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CA912E" w14:textId="26A1EA53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E305944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Valašské Klobouky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2FDD717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2A4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A00BE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F491C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94D5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9F35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A8B1B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B7596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EEAC8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D692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98845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18EE4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9948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44A3A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4689D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21FC7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ECCC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562B19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5-9</w:t>
            </w:r>
          </w:p>
        </w:tc>
      </w:tr>
      <w:tr w:rsidR="00FD5DD7" w:rsidRPr="00C5029C" w14:paraId="627ADE48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8487B" w14:textId="248375D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9 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8C1673B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 xml:space="preserve">Uherský Brod 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EA2266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A789A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58451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EC45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F20A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B4D22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FFFE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A49C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2CCB2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7A870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B5C6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4-5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33D5A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98F88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4DF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F78D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B728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45A4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9A88EC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5-9</w:t>
            </w:r>
          </w:p>
        </w:tc>
      </w:tr>
      <w:tr w:rsidR="00FD5DD7" w:rsidRPr="00C5029C" w14:paraId="3773E035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E5683" w14:textId="2E3E04A2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997B7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Bystřice pod Hostýnem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97DFCD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59377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B0CF8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55F7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FBCBF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CBBE7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575E0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F41B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49813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6-7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EE221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FD9A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CAB5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6D94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F9CE4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6C86E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08D2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422A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5EA33D4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5-9</w:t>
            </w:r>
          </w:p>
        </w:tc>
      </w:tr>
      <w:tr w:rsidR="00FD5DD7" w:rsidRPr="00C5029C" w14:paraId="53CC6E0F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36D294B" w14:textId="094EF26C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E1F2"/>
            <w:noWrap/>
            <w:vAlign w:val="bottom"/>
            <w:hideMark/>
          </w:tcPr>
          <w:p w14:paraId="3DD60C7F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Rožnov pod Radhoštěm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57AA2D7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6A00DF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543C83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464D4E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8-10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B47689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6D856E08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2DB13A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98ECDE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3-5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67E130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7DABB90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3FE6D73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6-8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5DBAC3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76A2274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2DB894A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C00000"/>
                <w:sz w:val="18"/>
                <w:szCs w:val="18"/>
                <w:lang w:eastAsia="cs-CZ"/>
              </w:rPr>
              <w:t>11-13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D2AD23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0ECE2BE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E1F2"/>
            <w:noWrap/>
            <w:vAlign w:val="bottom"/>
            <w:hideMark/>
          </w:tcPr>
          <w:p w14:paraId="16779DD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00B05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D9E1F2"/>
            <w:noWrap/>
            <w:vAlign w:val="bottom"/>
            <w:hideMark/>
          </w:tcPr>
          <w:p w14:paraId="05EF98F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b/>
                <w:color w:val="C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b/>
                <w:color w:val="C00000"/>
                <w:sz w:val="18"/>
                <w:szCs w:val="18"/>
                <w:lang w:eastAsia="cs-CZ"/>
              </w:rPr>
              <w:t>10-12</w:t>
            </w:r>
          </w:p>
        </w:tc>
      </w:tr>
      <w:tr w:rsidR="00FD5DD7" w:rsidRPr="00C5029C" w14:paraId="39A1FFC9" w14:textId="77777777" w:rsidTr="00EC6884">
        <w:trPr>
          <w:trHeight w:val="287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71AFA" w14:textId="651185B1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9C2C760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Vsetín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4067B6E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137C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24AD8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7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2A3C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F30EC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8A7BF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C3DD1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04EA0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10-11</w:t>
            </w:r>
          </w:p>
        </w:tc>
        <w:tc>
          <w:tcPr>
            <w:tcW w:w="4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94183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6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1DCD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2A67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6-8</w:t>
            </w:r>
          </w:p>
        </w:tc>
        <w:tc>
          <w:tcPr>
            <w:tcW w:w="4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28BBB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7-8</w:t>
            </w:r>
          </w:p>
        </w:tc>
        <w:tc>
          <w:tcPr>
            <w:tcW w:w="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B6DDFC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6ED95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</w:t>
            </w:r>
          </w:p>
        </w:tc>
        <w:tc>
          <w:tcPr>
            <w:tcW w:w="5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951A8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6</w:t>
            </w:r>
          </w:p>
        </w:tc>
        <w:tc>
          <w:tcPr>
            <w:tcW w:w="5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2775C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8-9</w:t>
            </w:r>
          </w:p>
        </w:tc>
        <w:tc>
          <w:tcPr>
            <w:tcW w:w="6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DEFB42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12-13</w:t>
            </w:r>
          </w:p>
        </w:tc>
        <w:tc>
          <w:tcPr>
            <w:tcW w:w="597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A59FF40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10-12</w:t>
            </w:r>
          </w:p>
        </w:tc>
      </w:tr>
      <w:tr w:rsidR="00FD5DD7" w:rsidRPr="00C5029C" w14:paraId="7BBBD92D" w14:textId="77777777" w:rsidTr="00EC6884">
        <w:trPr>
          <w:trHeight w:val="301"/>
        </w:trPr>
        <w:tc>
          <w:tcPr>
            <w:tcW w:w="351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E8B14" w14:textId="572D9141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1209" w:type="dxa"/>
            <w:tcBorders>
              <w:top w:val="nil"/>
              <w:left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28A358F" w14:textId="77777777" w:rsidR="00FD5DD7" w:rsidRPr="00C5029C" w:rsidRDefault="00FD5DD7" w:rsidP="00FD5DD7">
            <w:pPr>
              <w:spacing w:after="0" w:line="240" w:lineRule="auto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Otrokovice</w:t>
            </w:r>
          </w:p>
        </w:tc>
        <w:tc>
          <w:tcPr>
            <w:tcW w:w="569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3B35B11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475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D7F98E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3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8D7E87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72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BAE86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A32E5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3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35630B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357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2599F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70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90E4C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7-9</w:t>
            </w:r>
          </w:p>
        </w:tc>
        <w:tc>
          <w:tcPr>
            <w:tcW w:w="47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A4D7B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62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F38CBF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</w:t>
            </w:r>
          </w:p>
        </w:tc>
        <w:tc>
          <w:tcPr>
            <w:tcW w:w="5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B675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9-13</w:t>
            </w:r>
          </w:p>
        </w:tc>
        <w:tc>
          <w:tcPr>
            <w:tcW w:w="46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69047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35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C62F5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8</w:t>
            </w:r>
          </w:p>
        </w:tc>
        <w:tc>
          <w:tcPr>
            <w:tcW w:w="5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CD06CD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1-3</w:t>
            </w:r>
          </w:p>
        </w:tc>
        <w:tc>
          <w:tcPr>
            <w:tcW w:w="594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8AD059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539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67B323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10-13</w:t>
            </w:r>
          </w:p>
        </w:tc>
        <w:tc>
          <w:tcPr>
            <w:tcW w:w="646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0002A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1-10</w:t>
            </w:r>
          </w:p>
        </w:tc>
        <w:tc>
          <w:tcPr>
            <w:tcW w:w="597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422F271" w14:textId="77777777" w:rsidR="00FD5DD7" w:rsidRPr="00C5029C" w:rsidRDefault="00FD5DD7" w:rsidP="00FD5DD7">
            <w:pPr>
              <w:spacing w:after="0" w:line="240" w:lineRule="auto"/>
              <w:jc w:val="center"/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</w:pPr>
            <w:r w:rsidRPr="00C5029C">
              <w:rPr>
                <w:rFonts w:eastAsia="Times New Roman" w:cstheme="minorHAnsi"/>
                <w:color w:val="000000"/>
                <w:sz w:val="18"/>
                <w:szCs w:val="18"/>
                <w:lang w:eastAsia="cs-CZ"/>
              </w:rPr>
              <w:t>5-9</w:t>
            </w:r>
          </w:p>
        </w:tc>
      </w:tr>
    </w:tbl>
    <w:p w14:paraId="4D547BBF" w14:textId="77777777" w:rsidR="00FD5DD7" w:rsidRDefault="00FD5DD7" w:rsidP="0050364F">
      <w:pPr>
        <w:spacing w:after="120"/>
        <w:jc w:val="both"/>
        <w:rPr>
          <w:bCs/>
        </w:rPr>
      </w:pPr>
    </w:p>
    <w:p w14:paraId="3D795ED7" w14:textId="77777777" w:rsidR="00E77B59" w:rsidRDefault="00980832" w:rsidP="00E77B59">
      <w:pPr>
        <w:jc w:val="both"/>
      </w:pPr>
      <w:r>
        <w:t>Rožnov je díky přírodnímu prostředí převážně turistickou oblastí a právě příjmy z cestovního ruchu tvoří důležitou složku rozpočtu města. Snížené hodnocení tak Rožnov obdržel i díky nadprůměrným poplatkům za pobyt, předzahrádku či stánek a již zmíněné daně z nemovitosti.</w:t>
      </w:r>
    </w:p>
    <w:p w14:paraId="278B8BBB" w14:textId="6FBBCD3E" w:rsidR="008C40BC" w:rsidRDefault="00E77B59" w:rsidP="00E77B59">
      <w:pPr>
        <w:jc w:val="both"/>
        <w:rPr>
          <w:bCs/>
        </w:rPr>
      </w:pPr>
      <w:r>
        <w:t xml:space="preserve">Rožnov je kladně hodnocen v kritériu likvidita či v </w:t>
      </w:r>
      <w:r w:rsidRPr="00E77B59">
        <w:t>poměr</w:t>
      </w:r>
      <w:r>
        <w:t>u</w:t>
      </w:r>
      <w:r w:rsidRPr="00E77B59">
        <w:t xml:space="preserve"> dluhové služby k běžným příjmům v %</w:t>
      </w:r>
      <w:r>
        <w:t>. Nejlépe je na tom dle ankety v oblasti elektronické komunikace (1. místo</w:t>
      </w:r>
      <w:r w:rsidR="004B42D9">
        <w:t xml:space="preserve"> v ZK</w:t>
      </w:r>
      <w:r>
        <w:t>) s občany i podnikateli a Podpoře webových stránek.</w:t>
      </w:r>
      <w:r w:rsidR="008C40BC">
        <w:rPr>
          <w:bCs/>
        </w:rPr>
        <w:br w:type="page"/>
      </w:r>
    </w:p>
    <w:p w14:paraId="3780AAD7" w14:textId="16652AFA" w:rsidR="000176E6" w:rsidRDefault="009A09E7" w:rsidP="0050364F">
      <w:pPr>
        <w:spacing w:after="120"/>
        <w:jc w:val="both"/>
      </w:pPr>
      <w:r>
        <w:rPr>
          <w:bCs/>
        </w:rPr>
        <w:lastRenderedPageBreak/>
        <w:t>D</w:t>
      </w:r>
      <w:r w:rsidRPr="009A09E7">
        <w:rPr>
          <w:bCs/>
        </w:rPr>
        <w:t>louhodobě nejlepším místem pro podnikání</w:t>
      </w:r>
      <w:r>
        <w:rPr>
          <w:bCs/>
        </w:rPr>
        <w:t xml:space="preserve"> je město Humpolec. Anketu Město pro byznys ovládlo </w:t>
      </w:r>
      <w:r w:rsidR="007A26B7">
        <w:rPr>
          <w:bCs/>
        </w:rPr>
        <w:br/>
      </w:r>
      <w:r>
        <w:rPr>
          <w:bCs/>
        </w:rPr>
        <w:t>již 3x, celkovým v</w:t>
      </w:r>
      <w:r w:rsidRPr="009A09E7">
        <w:rPr>
          <w:bCs/>
        </w:rPr>
        <w:t>ítězem se stal v roce 2008, 2013 a také</w:t>
      </w:r>
      <w:r w:rsidRPr="009A09E7">
        <w:t xml:space="preserve"> </w:t>
      </w:r>
      <w:r>
        <w:t>v roce 2015, 4x se umístil na místě druhém.</w:t>
      </w:r>
      <w:r w:rsidR="000176E6">
        <w:t xml:space="preserve"> </w:t>
      </w:r>
      <w:r w:rsidR="00E36FB3">
        <w:br/>
      </w:r>
      <w:r w:rsidR="000176E6">
        <w:t xml:space="preserve">K pozitivům </w:t>
      </w:r>
      <w:r w:rsidR="00844C7A">
        <w:t xml:space="preserve">Humpolce </w:t>
      </w:r>
      <w:r w:rsidR="000176E6">
        <w:t xml:space="preserve">tradičně patří vysoký podíl podnikatelů, firem i velkých zaměstnavatelů </w:t>
      </w:r>
      <w:r w:rsidR="00E36FB3">
        <w:br/>
      </w:r>
      <w:r w:rsidR="000176E6">
        <w:t xml:space="preserve">(3. místo v ČR). Město </w:t>
      </w:r>
      <w:r w:rsidR="00844C7A">
        <w:t xml:space="preserve">vykazuje </w:t>
      </w:r>
      <w:r w:rsidR="000176E6">
        <w:t>nárůst obyvatel, nízkou dlouhodobou nezaměstnanost a místní podnikatelé mohou nabírat odborné pracovníky, protože podíl učňů a studentů odborných škol je velmi vysoký. Humpolec byl nejlépe hodnocen při posuzování kritérií označených jako Podnikatelské prostředí, zatímco hodnocení kritérií označených jako Přístup veřejné správy mu vyneslo až osmou příčku.</w:t>
      </w:r>
      <w:r w:rsidR="00844C7A">
        <w:t xml:space="preserve"> Rožnov si v porovnání s Humpolcem vede přesně naopak, zaostává v těžko ovlivnitelné oblasti Podnikatelského prostředí, kladné hodnoty však dosahuje v oblasti Přístup veřejné oblasti, která klade důraz na kvalitní činnosti radnice.</w:t>
      </w:r>
    </w:p>
    <w:p w14:paraId="728F8023" w14:textId="77777777" w:rsidR="00686A2A" w:rsidRDefault="00686A2A" w:rsidP="00686A2A">
      <w:pPr>
        <w:spacing w:after="120"/>
        <w:jc w:val="both"/>
      </w:pPr>
    </w:p>
    <w:p w14:paraId="040CDF09" w14:textId="59BBEC4C" w:rsidR="00E9373F" w:rsidRPr="00F20F88" w:rsidRDefault="00E9373F" w:rsidP="00F20F88">
      <w:pPr>
        <w:spacing w:after="120"/>
        <w:jc w:val="both"/>
        <w:rPr>
          <w:b/>
        </w:rPr>
      </w:pPr>
      <w:r w:rsidRPr="00F20F88">
        <w:rPr>
          <w:b/>
        </w:rPr>
        <w:t>Tabulka</w:t>
      </w:r>
      <w:r w:rsidR="00686A2A" w:rsidRPr="00F20F88">
        <w:rPr>
          <w:b/>
        </w:rPr>
        <w:t>:</w:t>
      </w:r>
      <w:r w:rsidRPr="00F20F88">
        <w:rPr>
          <w:b/>
        </w:rPr>
        <w:t xml:space="preserve"> </w:t>
      </w:r>
      <w:r w:rsidR="00F20F88" w:rsidRPr="00F20F88">
        <w:rPr>
          <w:b/>
        </w:rPr>
        <w:t>Srovnání výsledků hodnocení Humpolce a Rožnova pod Radhoštěm a míra ovlivnitelnosti výsledných hodnot</w:t>
      </w:r>
      <w:r w:rsidR="00F20F88">
        <w:rPr>
          <w:rStyle w:val="Znakapoznpodarou"/>
          <w:b/>
        </w:rPr>
        <w:footnoteReference w:id="9"/>
      </w:r>
    </w:p>
    <w:tbl>
      <w:tblPr>
        <w:tblW w:w="10916" w:type="dxa"/>
        <w:tblInd w:w="-1003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9"/>
        <w:gridCol w:w="3685"/>
        <w:gridCol w:w="993"/>
        <w:gridCol w:w="906"/>
        <w:gridCol w:w="867"/>
        <w:gridCol w:w="819"/>
        <w:gridCol w:w="894"/>
        <w:gridCol w:w="1333"/>
      </w:tblGrid>
      <w:tr w:rsidR="00F32D3D" w:rsidRPr="00FD72CE" w14:paraId="15C23B14" w14:textId="781CC344" w:rsidTr="00F82BEE">
        <w:trPr>
          <w:cantSplit/>
          <w:trHeight w:val="2514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1BDF4806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Název kritéria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5FDAC639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Vysvětlivky</w:t>
            </w:r>
          </w:p>
        </w:tc>
        <w:tc>
          <w:tcPr>
            <w:tcW w:w="993" w:type="dxa"/>
            <w:tcBorders>
              <w:top w:val="single" w:sz="12" w:space="0" w:color="auto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66F373D0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Zdroj dat</w:t>
            </w: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textDirection w:val="btLr"/>
            <w:vAlign w:val="center"/>
            <w:hideMark/>
          </w:tcPr>
          <w:p w14:paraId="24AEDD1D" w14:textId="0CDBC0DA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Způsob hodnocení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14:paraId="63656040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Humpolec (vítěz ankety 2008, 2013 a 2015)</w:t>
            </w: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br/>
              <w:t>výsledky za rok 2015</w:t>
            </w:r>
          </w:p>
        </w:tc>
        <w:tc>
          <w:tcPr>
            <w:tcW w:w="819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textDirection w:val="btLr"/>
            <w:vAlign w:val="center"/>
            <w:hideMark/>
          </w:tcPr>
          <w:p w14:paraId="432A525D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Rožnov p. R.</w:t>
            </w: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br/>
              <w:t>výsledky za rok 2015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auto"/>
            <w:textDirection w:val="btLr"/>
            <w:vAlign w:val="center"/>
            <w:hideMark/>
          </w:tcPr>
          <w:p w14:paraId="49A68ED4" w14:textId="77777777" w:rsidR="00F32D3D" w:rsidRPr="00FD72CE" w:rsidRDefault="00F32D3D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Míra ovlivnitelnosti Město RpR</w:t>
            </w: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br/>
              <w:t>(0 nelze ovlivnit, 5 lze ovlivnit)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14:paraId="027BF447" w14:textId="6E2A9A40" w:rsidR="00F32D3D" w:rsidRPr="00FD72CE" w:rsidRDefault="00C04AC9" w:rsidP="00FD72CE">
            <w:pPr>
              <w:spacing w:after="120" w:line="240" w:lineRule="auto"/>
              <w:ind w:left="113" w:right="113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Komentář – možné kroky ke zlepšení</w:t>
            </w:r>
          </w:p>
        </w:tc>
      </w:tr>
      <w:tr w:rsidR="00F32D3D" w:rsidRPr="00FD72CE" w14:paraId="45084B73" w14:textId="685702E9" w:rsidTr="00F82BEE">
        <w:trPr>
          <w:trHeight w:val="495"/>
        </w:trPr>
        <w:tc>
          <w:tcPr>
            <w:tcW w:w="14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611C7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podnikatelů</w:t>
            </w:r>
          </w:p>
        </w:tc>
        <w:tc>
          <w:tcPr>
            <w:tcW w:w="3685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8F10C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podnikajících fyzických osob v ekonomicky aktivním obyvatelstvu (na 100 ek. ak.)</w:t>
            </w:r>
          </w:p>
        </w:tc>
        <w:tc>
          <w:tcPr>
            <w:tcW w:w="993" w:type="dxa"/>
            <w:vMerge w:val="restart"/>
            <w:tcBorders>
              <w:top w:val="single" w:sz="12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825CB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ČSÚ</w:t>
            </w:r>
          </w:p>
        </w:tc>
        <w:tc>
          <w:tcPr>
            <w:tcW w:w="906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E2B661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968F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40,8</w:t>
            </w:r>
          </w:p>
        </w:tc>
        <w:tc>
          <w:tcPr>
            <w:tcW w:w="819" w:type="dxa"/>
            <w:tcBorders>
              <w:top w:val="single" w:sz="12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83D6E7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41,2</w:t>
            </w:r>
          </w:p>
        </w:tc>
        <w:tc>
          <w:tcPr>
            <w:tcW w:w="8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328F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single" w:sz="12" w:space="0" w:color="auto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D178A8C" w14:textId="28277737" w:rsidR="00F32D3D" w:rsidRPr="00C0016C" w:rsidRDefault="00C0016C" w:rsidP="00C0016C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C0016C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Administrativní poradentství pro FO podnikající</w:t>
            </w:r>
          </w:p>
        </w:tc>
      </w:tr>
      <w:tr w:rsidR="00F32D3D" w:rsidRPr="00FD72CE" w14:paraId="0C7BB0DB" w14:textId="3B2B0EE7" w:rsidTr="00F82BEE">
        <w:trPr>
          <w:trHeight w:val="24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356F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právnických osob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6B1F1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právnických osob na 100 obyvatel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93758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01108F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20A2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59B6D61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3,5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BFF08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DE7791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24133A1E" w14:textId="341CC0D8" w:rsidTr="00F82BEE">
        <w:trPr>
          <w:trHeight w:val="24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896B" w14:textId="269639A0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Růst ekonomick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ý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 subjektů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7088C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meziroční rozdíl počtu ekonomických subjektů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13B983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64AD25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3359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1DB6BF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1,3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9C9F6F1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E1EEA8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15EFF9DB" w14:textId="1317D82C" w:rsidTr="00F82BEE">
        <w:trPr>
          <w:trHeight w:val="26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A95E1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velkých zaměstnavatelů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8ADC3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firem s více než 50 zaměstnanci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62DFCC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D46070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8850A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0,74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28A66C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0,38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962AA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4CCBA0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3EAAFF24" w14:textId="0D0927D6" w:rsidTr="00F82BEE">
        <w:trPr>
          <w:trHeight w:val="1006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0F33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Stabilita krajiny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8F68B5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poměr ekologicky pozitivně využívaných ploch k negativním; pozitivně hodnocené plochy - zahrady, travní porosty, lesy a vodní plochy; negativně hodnocené plochy - orná půda, zastavěná plocha, ostatní plocha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6B0DEE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Ktastrální úřad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A63A35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D807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0,94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8B642D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4,37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2F751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4A044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7BB158B5" w14:textId="3993C35B" w:rsidTr="00F82BEE">
        <w:trPr>
          <w:trHeight w:val="634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0AEC7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Znečištění ovzduší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F13C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součet měrných emisí za tuhé emise, SO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vertAlign w:val="subscript"/>
                <w:lang w:eastAsia="cs-CZ"/>
              </w:rPr>
              <w:t>2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, NOx a CO v t/km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cs-CZ"/>
              </w:rPr>
              <w:t>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47BFF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ČHMÚ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59C69C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92EB9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B64895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7,3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F6DE0C" w14:textId="1EE12731" w:rsidR="00F32D3D" w:rsidRPr="00FD72CE" w:rsidRDefault="00886B66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74BA5B8A" w14:textId="1E388E27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P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říprava projektu "Monitoring ovzduší"</w:t>
            </w:r>
          </w:p>
        </w:tc>
      </w:tr>
      <w:tr w:rsidR="00F32D3D" w:rsidRPr="00FD72CE" w14:paraId="5B4060E4" w14:textId="2C56A309" w:rsidTr="00F82BEE">
        <w:trPr>
          <w:trHeight w:val="41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51C9A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Dálniční dostupnost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71BBC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vzdálenost k dálniční síti v km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CFFC25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Vlastní šetření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ACEF1D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0E9C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9B61A6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33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1F3BA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2B96B4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0E41067C" w14:textId="6E5683C6" w:rsidTr="00F82BEE">
        <w:trPr>
          <w:trHeight w:val="449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1E1E5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Lékařská péče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D3EA9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registrovaných pacientů na jednoho lékaře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9DB082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ÚZIS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D5B37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51AAB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1574,3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70F6FA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1830,1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3AF11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80A271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7E0EEDA4" w14:textId="088B3178" w:rsidTr="00F82BEE">
        <w:trPr>
          <w:trHeight w:val="541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27CD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lastRenderedPageBreak/>
              <w:t>Ceny stavebních pozemků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9B397D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průměrné kupní ceny stavebních pozemků v Kč/m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cs-CZ"/>
              </w:rPr>
              <w:t>2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- tříleté průměry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8F9490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ČSÚ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E744CF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A7AD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963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308ABA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936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AF16E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5EF58955" w14:textId="4DD23674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Cena daná trhem (více faktorů)</w:t>
            </w:r>
          </w:p>
        </w:tc>
      </w:tr>
      <w:tr w:rsidR="00F32D3D" w:rsidRPr="00FD72CE" w14:paraId="11B64BBC" w14:textId="0CA25953" w:rsidTr="00F82BEE">
        <w:trPr>
          <w:trHeight w:val="309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BF963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Ceny bytů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F30D67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průměrné ceny bytů v Kč/m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vertAlign w:val="superscript"/>
                <w:lang w:eastAsia="cs-CZ"/>
              </w:rPr>
              <w:t xml:space="preserve">2 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- tříleté průměry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C561C8E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926241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03C5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16182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FA6CE0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15815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3BFF1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4CC0F06A" w14:textId="09A38F1D" w:rsidR="00886B66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M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ěsto v majetku pouze malý počet bytů</w:t>
            </w:r>
          </w:p>
          <w:p w14:paraId="4B4977A7" w14:textId="192CEE32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Cena daná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trhem (více faktorů</w:t>
            </w:r>
            <w:r w:rsidRPr="00886B66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)</w:t>
            </w:r>
          </w:p>
        </w:tc>
      </w:tr>
      <w:tr w:rsidR="00F32D3D" w:rsidRPr="00FD72CE" w14:paraId="3500A657" w14:textId="5C802BD7" w:rsidTr="00F82BEE">
        <w:trPr>
          <w:trHeight w:val="464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231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Přírůstek obyvatel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441C19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celkový přírůstek obyvatel za rok vztažený na 1000 obyvatel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8F6E1F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ČSÚ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248B14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6C39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94B6CE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-3,1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9E827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C1EBFB5" w14:textId="4226069E" w:rsidR="00F32D3D" w:rsidRPr="00CC7242" w:rsidRDefault="00CC7242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20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B</w:t>
            </w:r>
            <w:r w:rsidR="00C04AC9"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onusy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pro občany (š</w:t>
            </w:r>
            <w:r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kolky, parkování,</w:t>
            </w:r>
            <w:r w:rsidR="00E36FB3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atd.)</w:t>
            </w:r>
          </w:p>
        </w:tc>
      </w:tr>
      <w:tr w:rsidR="00F32D3D" w:rsidRPr="00FD72CE" w14:paraId="11EF40F8" w14:textId="02AD4C1D" w:rsidTr="00F82BEE">
        <w:trPr>
          <w:trHeight w:val="24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A228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Nezaměstnanost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0BADD3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míra registrované nezaměstnanosti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A18393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MPSV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E57CA5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FA8A3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2E95C15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6,5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227F50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D4DA15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12424C15" w14:textId="36337846" w:rsidTr="00F82BEE">
        <w:trPr>
          <w:trHeight w:val="49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C2B82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Nezaměstnanost mladých lidí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3DE3A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osob ve věku do 24 let z celkového počtu nezaměstnaných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D537E2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71C252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AAB8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13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32329C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10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706283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6F99F4F6" w14:textId="7D35CBA8" w:rsidR="00F32D3D" w:rsidRPr="00C04AC9" w:rsidRDefault="000047F0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P</w:t>
            </w:r>
            <w:r w:rsidR="00C04AC9"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rojekty zaměstnanosti, spolupráce ÚP</w:t>
            </w:r>
            <w:r w:rsid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, škol a podniků</w:t>
            </w:r>
          </w:p>
        </w:tc>
      </w:tr>
      <w:tr w:rsidR="00F32D3D" w:rsidRPr="00FD72CE" w14:paraId="106F28C8" w14:textId="005771EA" w:rsidTr="00F82BEE">
        <w:trPr>
          <w:trHeight w:val="49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6D83A5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Dlouhodobě nezaměstnaní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60056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osob s délkou evidence nad 1 rok z celkového počtu nezaměstnaných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6BBACDD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8E3647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91FC5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34,2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989E6D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46,6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A6A05D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5B9CAE4" w14:textId="2512419A" w:rsidR="00F32D3D" w:rsidRPr="00C04AC9" w:rsidRDefault="00C04AC9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VPP, SUPM, stáže</w:t>
            </w:r>
          </w:p>
        </w:tc>
      </w:tr>
      <w:tr w:rsidR="00F32D3D" w:rsidRPr="00FD72CE" w14:paraId="399A4A32" w14:textId="33A95F1A" w:rsidTr="00F82BEE">
        <w:trPr>
          <w:trHeight w:val="26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C370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Konkurence na pracovním trhu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58E8F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uchazečů na 1 volné místo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0EEB74E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0FB082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755BD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65161D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5,5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3059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03B23B3F" w14:textId="05A099B8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Zprostředkování spolupráce škol, podniků a ÚP</w:t>
            </w:r>
          </w:p>
        </w:tc>
      </w:tr>
      <w:tr w:rsidR="00F32D3D" w:rsidRPr="00FD72CE" w14:paraId="2B6ECE27" w14:textId="67978859" w:rsidTr="00F82BEE">
        <w:trPr>
          <w:trHeight w:val="464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D3FF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Odborné vzdělávání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CFFB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učňů a studentů odborných škol k počtu obyvatel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59EC0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MŠMT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C1F59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F731D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63EECD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2,8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113D7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1071B08C" w14:textId="77777777" w:rsidR="00F32D3D" w:rsidRDefault="000047F0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T</w:t>
            </w:r>
            <w:r w:rsidR="00C04AC9"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echnický jarmark, spolupráce firmy/školy/město, stáže</w:t>
            </w:r>
          </w:p>
          <w:p w14:paraId="3A136C33" w14:textId="77777777" w:rsidR="00886B66" w:rsidRDefault="00886B66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M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ěsto mediátorem mezi krajem a podniky</w:t>
            </w:r>
          </w:p>
          <w:p w14:paraId="3B569B78" w14:textId="21D7350B" w:rsidR="00886B66" w:rsidRPr="00C04AC9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Snaha podniků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o založení/zřízení soukromých firemních škol/učilišť/VOŠ</w:t>
            </w:r>
          </w:p>
        </w:tc>
      </w:tr>
      <w:tr w:rsidR="00F32D3D" w:rsidRPr="00FD72CE" w14:paraId="185E6104" w14:textId="04971BF8" w:rsidTr="00F82BEE">
        <w:trPr>
          <w:trHeight w:val="58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7673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Mzdy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6E7F0B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průměrný nabízený měsíční plat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60CA45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Profesia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E093AD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2AAB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23878,44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3FBDDE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23600,4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7D0CB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418B69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62BA135B" w14:textId="33225D62" w:rsidTr="00F82BEE">
        <w:trPr>
          <w:trHeight w:val="618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8C53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EU dotace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03CF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výše uznatelných nákladů dotací z EU přepočtená na počet obyvatel - tříleté průměry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210CB6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MMR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957A37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76B9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376,6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D576BC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1882,7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4DCD942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C5D9F1"/>
          </w:tcPr>
          <w:p w14:paraId="486542DB" w14:textId="611BB4A9" w:rsidR="00F32D3D" w:rsidRPr="00C04AC9" w:rsidRDefault="00F74C8B" w:rsidP="00C04AC9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Snaha o maximalizaci čerpání</w:t>
            </w:r>
          </w:p>
        </w:tc>
      </w:tr>
      <w:tr w:rsidR="00F32D3D" w:rsidRPr="00FD72CE" w14:paraId="1EFEBB20" w14:textId="6FC2A59F" w:rsidTr="00F82BEE">
        <w:trPr>
          <w:trHeight w:val="24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6CD1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Kapitálové výdaje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AC50D5" w14:textId="0617B213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kapit.</w:t>
            </w:r>
            <w:r w:rsidR="00C04AC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</w:t>
            </w: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výdajů k celkovým příjmům radnice v %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1A6037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CRIF-CCB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28DF273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F0846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0D1372C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22,4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27FC1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958AB5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3D50A250" w14:textId="79B1F5B4" w:rsidTr="00F82BEE">
        <w:trPr>
          <w:trHeight w:val="26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5D7A0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Podpora veřejné dopravy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1EB88D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podíl výdajů věnovaných na silniční veřejnou dopravou v %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39AF5E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AD8825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D6B9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0E5893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0,6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CD415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3B2BF71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66FFC904" w14:textId="20B250F9" w:rsidTr="00F82BEE">
        <w:trPr>
          <w:trHeight w:val="376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6FACA1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Likvidita 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E86F7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 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5CC6979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DF74C8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0B85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4EC591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2,3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219FE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73D9155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2A59AAA4" w14:textId="6A152709" w:rsidTr="00F82BEE">
        <w:trPr>
          <w:trHeight w:val="49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F7A76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iRating CCB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9A032C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pořadí v rámci kraje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E785DA9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AAE22D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pořadí v rámci kraje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7A80A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7A70AA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95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E51273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4887828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192EDB1B" w14:textId="11A72AFF" w:rsidTr="00F82BEE">
        <w:trPr>
          <w:trHeight w:val="26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42A9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lastRenderedPageBreak/>
              <w:t>Dluhová služba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13F5D2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poměr dluhové služby k běžným příjmům v %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ECA4DE1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21AB3B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6D3A7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0,9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A67B50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3,8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7998FC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52923B8" w14:textId="4B36CD60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Snaha o </w:t>
            </w: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postupné snižování dluhové služby, nevýhodné podmínky pro dorovnání úvěru</w:t>
            </w:r>
          </w:p>
        </w:tc>
      </w:tr>
      <w:tr w:rsidR="00F32D3D" w:rsidRPr="00FD72CE" w14:paraId="0517EA54" w14:textId="264C34B2" w:rsidTr="00F82BEE">
        <w:trPr>
          <w:trHeight w:val="247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986BA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Podpora webových stránek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66E57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informace na webu z pohledu podnikatele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D7F0E5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Vlastní šetření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E559A8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55FF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00E7DE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770139E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C5D9F1"/>
          </w:tcPr>
          <w:p w14:paraId="548E44E3" w14:textId="119F28FB" w:rsidR="00F32D3D" w:rsidRPr="00C04AC9" w:rsidRDefault="00C04AC9" w:rsidP="00F74C8B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C04AC9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Vytvoření sekce pro podnikatele</w:t>
            </w:r>
            <w:r w:rsidR="005F607A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– katalog firem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, </w:t>
            </w:r>
            <w:r w:rsidR="00F74C8B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A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ktuální dopravní informace</w:t>
            </w:r>
          </w:p>
        </w:tc>
      </w:tr>
      <w:tr w:rsidR="00F32D3D" w:rsidRPr="00FD72CE" w14:paraId="515CBA0E" w14:textId="70F5A974" w:rsidTr="00F82BEE">
        <w:trPr>
          <w:trHeight w:val="386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855908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Elektronická komunikace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B54A71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hodnocena rychlost a kvalita odpovědi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CF5B649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495EB67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A793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8596DE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41,7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9DAFE5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</w:tcPr>
          <w:p w14:paraId="1B72C40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075DBDD7" w14:textId="1CD7D269" w:rsidTr="00F82BEE">
        <w:trPr>
          <w:trHeight w:val="1238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D5A927C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Scóring úředních hodin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B2925D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pokud je počet úředních hodin živnostenského odboru vyšší nežli počet úředních hodin pro celý úřad, započítávají se úřední hodiny živnostenského odboru; při hodnocení se zohledňuje i výzva domluvit si schůzku telefonicky mimo úřední hodiny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BA5C23E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311990C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D4DED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32,5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D76AEA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31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C5D9F1"/>
            <w:noWrap/>
            <w:vAlign w:val="center"/>
            <w:hideMark/>
          </w:tcPr>
          <w:p w14:paraId="5D1846B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C5D9F1"/>
          </w:tcPr>
          <w:p w14:paraId="013CDC2E" w14:textId="6A3C9014" w:rsidR="00F32D3D" w:rsidRPr="00C04AC9" w:rsidRDefault="00F74C8B" w:rsidP="00F74C8B">
            <w:pP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</w:t>
            </w:r>
            <w:r w:rsidR="00C04AC9" w:rsidRPr="00C04AC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rodloužení úředních hodin - pondělí, středa</w:t>
            </w:r>
            <w:r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 xml:space="preserve"> do 19:00, </w:t>
            </w:r>
            <w:r w:rsidR="00C04AC9" w:rsidRPr="00C04AC9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přidat nabídku domluvit se mimo úřední hodiny</w:t>
            </w:r>
          </w:p>
        </w:tc>
      </w:tr>
      <w:tr w:rsidR="00F32D3D" w:rsidRPr="00FD72CE" w14:paraId="54B65C51" w14:textId="55D88149" w:rsidTr="00F82BEE">
        <w:trPr>
          <w:trHeight w:val="60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88F0A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Cena vodného a stočného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A4335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součet vodného a stočného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4A539AF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046C5B8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F4E09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52,71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1C6197D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67,1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0C0F5D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E4C182" w14:textId="32B0BC82" w:rsidR="00F32D3D" w:rsidRPr="00886B66" w:rsidRDefault="00886B66" w:rsidP="00886B66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886B66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Snaha o vyjednání podmínek s VaK</w:t>
            </w:r>
          </w:p>
        </w:tc>
      </w:tr>
      <w:tr w:rsidR="00F32D3D" w:rsidRPr="00FD72CE" w14:paraId="101B44AF" w14:textId="7BE078F5" w:rsidTr="00F82BEE">
        <w:trPr>
          <w:trHeight w:val="43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08117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dětí ve třídě na ZŠ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53E3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počet dětí na jednu třídu základní školy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11F07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MŠMT</w:t>
            </w: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3440A7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3026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2,1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4F90DF3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1,8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D150F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D8D3C0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</w:p>
        </w:tc>
      </w:tr>
      <w:tr w:rsidR="00F32D3D" w:rsidRPr="00FD72CE" w14:paraId="5A01C878" w14:textId="5E44971B" w:rsidTr="00F82BEE">
        <w:trPr>
          <w:trHeight w:val="1176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6AF37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TIC/MIC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1C88F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služby a otevřenost městského (turistického) informačního centra, hodnota udává počet bodů za otevírací hodiny v sezóně a mimo sezónu a další nabízené služby - ubytování, stravování a internet pro veřejnost</w:t>
            </w:r>
          </w:p>
        </w:tc>
        <w:tc>
          <w:tcPr>
            <w:tcW w:w="993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BEC66C" w14:textId="4675A34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Vlastní šetření</w:t>
            </w: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2CECAA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více,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40D24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2312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6BCF48A0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00B050"/>
                <w:sz w:val="18"/>
                <w:szCs w:val="18"/>
                <w:lang w:eastAsia="cs-CZ"/>
              </w:rPr>
              <w:t>2682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A221EBC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D9D9"/>
          </w:tcPr>
          <w:p w14:paraId="0865DA6D" w14:textId="4F3393A3" w:rsidR="00F32D3D" w:rsidRPr="00F74C8B" w:rsidRDefault="00F74C8B" w:rsidP="00F74C8B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F74C8B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Maximální možné nastavení vyhovující potřebám turistů a zaměstnanců</w:t>
            </w:r>
          </w:p>
        </w:tc>
      </w:tr>
      <w:tr w:rsidR="00F32D3D" w:rsidRPr="00FD72CE" w14:paraId="0D7A5A74" w14:textId="4679457D" w:rsidTr="00F82BEE">
        <w:trPr>
          <w:trHeight w:val="929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489F3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pobyt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DCE766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rekreační nebo lázeňský pobyt + poplatek z ubytovací kapacity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BA60FC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CB7B8A1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32DDF1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D793E4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21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F57919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D9D9"/>
          </w:tcPr>
          <w:p w14:paraId="356BA799" w14:textId="712BB91D" w:rsidR="00F32D3D" w:rsidRPr="00144A6F" w:rsidRDefault="00144A6F" w:rsidP="00144A6F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144A6F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32D3D" w:rsidRPr="00FD72CE" w14:paraId="6E3CB83F" w14:textId="7E097497" w:rsidTr="00F82BEE">
        <w:trPr>
          <w:trHeight w:val="74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ECD7F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stánek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256DE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užívání veřejného prostoru - stánek k prodejním účelům, nejdražší lokalita, krátkodobé umístění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CF51A17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61F6DDF6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AE1F1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0EB0DA4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90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0477427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D9D9"/>
          </w:tcPr>
          <w:p w14:paraId="4BCAC728" w14:textId="1917E3BC" w:rsidR="00F32D3D" w:rsidRPr="00144A6F" w:rsidRDefault="00144A6F" w:rsidP="00144A6F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144A6F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32D3D" w:rsidRPr="00FD72CE" w14:paraId="70FC3D76" w14:textId="3D471E93" w:rsidTr="00F82BEE">
        <w:trPr>
          <w:trHeight w:val="495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548DE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předzahrádku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9296A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za užívání veřejného prostoru – prostor určený k nabízení služeb - předzahrádka, nejdražší lokalita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336AD42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13A1B09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00752F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19" w:type="dxa"/>
            <w:tcBorders>
              <w:top w:val="nil"/>
              <w:left w:val="nil"/>
              <w:bottom w:val="single" w:sz="4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559C6E3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color w:val="C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6D3DA552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4" w:space="0" w:color="auto"/>
              <w:right w:val="single" w:sz="12" w:space="0" w:color="auto"/>
            </w:tcBorders>
            <w:shd w:val="clear" w:color="000000" w:fill="D9D9D9"/>
          </w:tcPr>
          <w:p w14:paraId="6C6CCD75" w14:textId="44887318" w:rsidR="00F32D3D" w:rsidRPr="00144A6F" w:rsidRDefault="00144A6F" w:rsidP="00144A6F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144A6F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32D3D" w:rsidRPr="00FD72CE" w14:paraId="3F103C63" w14:textId="2512FC77" w:rsidTr="00F82BEE">
        <w:trPr>
          <w:trHeight w:val="510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ECFAE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ze vstupného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20AC4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poplatek ze vstupného na komerční, sportovní, kulturní a jiné akce</w:t>
            </w:r>
          </w:p>
        </w:tc>
        <w:tc>
          <w:tcPr>
            <w:tcW w:w="993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D640920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</w:p>
        </w:tc>
        <w:tc>
          <w:tcPr>
            <w:tcW w:w="906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51BED748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5CA0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19" w:type="dxa"/>
            <w:tcBorders>
              <w:top w:val="nil"/>
              <w:left w:val="nil"/>
              <w:bottom w:val="single" w:sz="8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73339B4B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8" w:space="0" w:color="auto"/>
              <w:right w:val="single" w:sz="8" w:space="0" w:color="auto"/>
            </w:tcBorders>
            <w:shd w:val="clear" w:color="000000" w:fill="D9D9D9"/>
            <w:noWrap/>
            <w:vAlign w:val="center"/>
            <w:hideMark/>
          </w:tcPr>
          <w:p w14:paraId="1DD9940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8" w:space="0" w:color="auto"/>
              <w:right w:val="single" w:sz="12" w:space="0" w:color="auto"/>
            </w:tcBorders>
            <w:shd w:val="clear" w:color="000000" w:fill="D9D9D9"/>
          </w:tcPr>
          <w:p w14:paraId="646C178D" w14:textId="6FC42F22" w:rsidR="00F32D3D" w:rsidRPr="00144A6F" w:rsidRDefault="00144A6F" w:rsidP="00144A6F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144A6F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Není třeba změny</w:t>
            </w:r>
            <w:r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 xml:space="preserve"> – nastavení dle tržních cen</w:t>
            </w:r>
          </w:p>
        </w:tc>
      </w:tr>
      <w:tr w:rsidR="00F32D3D" w:rsidRPr="00FD72CE" w14:paraId="43546983" w14:textId="21D07083" w:rsidTr="00F82BEE">
        <w:trPr>
          <w:trHeight w:val="743"/>
        </w:trPr>
        <w:tc>
          <w:tcPr>
            <w:tcW w:w="1419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9811F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Daň z nemovitosti</w:t>
            </w:r>
          </w:p>
        </w:tc>
        <w:tc>
          <w:tcPr>
            <w:tcW w:w="3685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0B7653" w14:textId="77777777" w:rsidR="00F32D3D" w:rsidRPr="00FD72CE" w:rsidRDefault="00F32D3D" w:rsidP="0050364F">
            <w:pPr>
              <w:spacing w:after="120" w:line="240" w:lineRule="auto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místní koeficient daně z nemovitosti pro podnikatele (násobek koeficientů podle §11/3b a §12)</w:t>
            </w:r>
          </w:p>
        </w:tc>
        <w:tc>
          <w:tcPr>
            <w:tcW w:w="993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3C735EE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Zdroj: Ministerstvo financí</w:t>
            </w:r>
          </w:p>
        </w:tc>
        <w:tc>
          <w:tcPr>
            <w:tcW w:w="906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auto" w:fill="auto"/>
            <w:noWrap/>
            <w:vAlign w:val="center"/>
            <w:hideMark/>
          </w:tcPr>
          <w:p w14:paraId="7C6CB4E3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čím méně, tím lépe</w:t>
            </w:r>
          </w:p>
        </w:tc>
        <w:tc>
          <w:tcPr>
            <w:tcW w:w="867" w:type="dxa"/>
            <w:tcBorders>
              <w:top w:val="nil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68F7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1,5</w:t>
            </w:r>
          </w:p>
        </w:tc>
        <w:tc>
          <w:tcPr>
            <w:tcW w:w="819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shd w:val="clear" w:color="000000" w:fill="FFFFFF"/>
            <w:noWrap/>
            <w:vAlign w:val="center"/>
            <w:hideMark/>
          </w:tcPr>
          <w:p w14:paraId="341BB95A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894" w:type="dxa"/>
            <w:tcBorders>
              <w:top w:val="nil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clear" w:color="auto" w:fill="DBDBDB" w:themeFill="accent3" w:themeFillTint="66"/>
            <w:noWrap/>
            <w:vAlign w:val="center"/>
            <w:hideMark/>
          </w:tcPr>
          <w:p w14:paraId="26A281A5" w14:textId="77777777" w:rsidR="00F32D3D" w:rsidRPr="00FD72CE" w:rsidRDefault="00F32D3D" w:rsidP="0050364F">
            <w:pPr>
              <w:spacing w:after="120" w:line="240" w:lineRule="auto"/>
              <w:jc w:val="center"/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</w:pPr>
            <w:r w:rsidRPr="00FD72CE">
              <w:rPr>
                <w:rFonts w:ascii="Calibri" w:eastAsia="Times New Roman" w:hAnsi="Calibri" w:cs="Calibri"/>
                <w:b/>
                <w:bCs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1333" w:type="dxa"/>
            <w:tcBorders>
              <w:top w:val="nil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clear" w:color="auto" w:fill="DBDBDB" w:themeFill="accent3" w:themeFillTint="66"/>
          </w:tcPr>
          <w:p w14:paraId="547927D5" w14:textId="41B44AB7" w:rsidR="00F32D3D" w:rsidRPr="00144A6F" w:rsidRDefault="00144A6F" w:rsidP="00144A6F">
            <w:pPr>
              <w:spacing w:after="120" w:line="240" w:lineRule="auto"/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</w:pPr>
            <w:r w:rsidRPr="00144A6F">
              <w:rPr>
                <w:rFonts w:ascii="Calibri" w:eastAsia="Times New Roman" w:hAnsi="Calibri" w:cs="Calibri"/>
                <w:bCs/>
                <w:sz w:val="18"/>
                <w:szCs w:val="18"/>
                <w:lang w:eastAsia="cs-CZ"/>
              </w:rPr>
              <w:t>Změna neefektivní, neekonomická</w:t>
            </w:r>
          </w:p>
        </w:tc>
      </w:tr>
    </w:tbl>
    <w:p w14:paraId="31E73F46" w14:textId="1FC467F0" w:rsidR="007A6048" w:rsidRPr="009A7F1B" w:rsidRDefault="007E55B7" w:rsidP="002B40FA">
      <w:pPr>
        <w:shd w:val="clear" w:color="auto" w:fill="FFFFFF" w:themeFill="background1"/>
        <w:spacing w:after="120"/>
        <w:jc w:val="both"/>
        <w:rPr>
          <w:sz w:val="18"/>
          <w:szCs w:val="18"/>
        </w:rPr>
      </w:pPr>
      <w:r w:rsidRPr="009A7F1B">
        <w:rPr>
          <w:sz w:val="18"/>
          <w:szCs w:val="18"/>
        </w:rPr>
        <w:fldChar w:fldCharType="begin"/>
      </w:r>
      <w:r w:rsidRPr="009A7F1B">
        <w:rPr>
          <w:sz w:val="18"/>
          <w:szCs w:val="18"/>
        </w:rPr>
        <w:instrText xml:space="preserve"> LINK </w:instrText>
      </w:r>
      <w:r w:rsidR="00E453C6">
        <w:rPr>
          <w:sz w:val="18"/>
          <w:szCs w:val="18"/>
        </w:rPr>
        <w:instrText xml:space="preserve">Excel.Sheet.12 "C:\\Users\\snajdaro\\Desktop\\podnikatelska privetivost\\PODKLAD PRO ANALYZU_MpB_kriteria+hodnoceni_SpPP.xlsx" List1!R1C1:R35C7 </w:instrText>
      </w:r>
      <w:r w:rsidRPr="009A7F1B">
        <w:rPr>
          <w:sz w:val="18"/>
          <w:szCs w:val="18"/>
        </w:rPr>
        <w:instrText xml:space="preserve">\a \f 4 \h </w:instrText>
      </w:r>
      <w:r w:rsidR="0035478E" w:rsidRPr="009A7F1B">
        <w:rPr>
          <w:sz w:val="18"/>
          <w:szCs w:val="18"/>
        </w:rPr>
        <w:instrText xml:space="preserve"> \* MERGEFORMAT </w:instrText>
      </w:r>
      <w:r w:rsidRPr="009A7F1B">
        <w:rPr>
          <w:sz w:val="18"/>
          <w:szCs w:val="18"/>
        </w:rPr>
        <w:fldChar w:fldCharType="separate"/>
      </w:r>
    </w:p>
    <w:p w14:paraId="29B3A49B" w14:textId="77777777" w:rsidR="002B40FA" w:rsidRDefault="007E55B7" w:rsidP="002B40FA">
      <w:pPr>
        <w:shd w:val="clear" w:color="auto" w:fill="FFFFFF" w:themeFill="background1"/>
        <w:spacing w:after="120"/>
        <w:jc w:val="both"/>
      </w:pPr>
      <w:r w:rsidRPr="009A7F1B">
        <w:rPr>
          <w:color w:val="FF0000"/>
          <w:sz w:val="18"/>
          <w:szCs w:val="18"/>
        </w:rPr>
        <w:lastRenderedPageBreak/>
        <w:fldChar w:fldCharType="end"/>
      </w:r>
      <w:r w:rsidR="0014559F" w:rsidRPr="0014559F">
        <w:t xml:space="preserve">Legenda: </w:t>
      </w:r>
    </w:p>
    <w:p w14:paraId="119C2A99" w14:textId="6BBEA4A0" w:rsidR="007E55B7" w:rsidRDefault="0014559F" w:rsidP="002B40FA">
      <w:pPr>
        <w:shd w:val="clear" w:color="auto" w:fill="FFFFFF" w:themeFill="background1"/>
        <w:spacing w:after="120"/>
        <w:jc w:val="both"/>
        <w:rPr>
          <w:color w:val="00B050"/>
        </w:rPr>
      </w:pPr>
      <w:r w:rsidRPr="002B40FA">
        <w:rPr>
          <w:color w:val="00B050"/>
        </w:rPr>
        <w:t>zeleně vyznačena kritéria, v kterých Rožnov vykazuje lepší hodnoty než vítězný Humpolec</w:t>
      </w:r>
    </w:p>
    <w:p w14:paraId="0BBE718F" w14:textId="2B21BF45" w:rsidR="002B40FA" w:rsidRDefault="002B40FA" w:rsidP="002B40FA">
      <w:pPr>
        <w:shd w:val="clear" w:color="auto" w:fill="FFFFFF" w:themeFill="background1"/>
        <w:spacing w:after="120"/>
        <w:jc w:val="both"/>
        <w:rPr>
          <w:color w:val="C00000"/>
        </w:rPr>
      </w:pPr>
      <w:r w:rsidRPr="002B40FA">
        <w:rPr>
          <w:color w:val="C00000"/>
        </w:rPr>
        <w:t>červeně vyznačena kritéria, ve kterých Rožnov vykazuje značně horší hodnoty než vítězný Humpolec</w:t>
      </w:r>
    </w:p>
    <w:p w14:paraId="6C2D6752" w14:textId="2D789682" w:rsidR="00FD72CE" w:rsidRPr="00FD72CE" w:rsidRDefault="00FD72CE" w:rsidP="00FD72CE">
      <w:pPr>
        <w:shd w:val="clear" w:color="auto" w:fill="FFFFFF" w:themeFill="background1"/>
        <w:spacing w:after="120"/>
        <w:jc w:val="both"/>
      </w:pPr>
      <w:r w:rsidRPr="00FD72CE">
        <w:rPr>
          <w:shd w:val="clear" w:color="auto" w:fill="D9E2F3" w:themeFill="accent5" w:themeFillTint="33"/>
        </w:rPr>
        <w:t>modře podbarvena pole, která může město ovlivnit a podnikne kroky pro jejich zlepšení či zefektivnění</w:t>
      </w:r>
    </w:p>
    <w:p w14:paraId="34D11541" w14:textId="3EE3D40D" w:rsidR="00FD72CE" w:rsidRPr="00FD72CE" w:rsidRDefault="00FD72CE" w:rsidP="00FD72CE">
      <w:pPr>
        <w:shd w:val="clear" w:color="auto" w:fill="FFFFFF" w:themeFill="background1"/>
        <w:spacing w:after="120"/>
        <w:jc w:val="both"/>
      </w:pPr>
      <w:r w:rsidRPr="00FD72CE">
        <w:rPr>
          <w:shd w:val="clear" w:color="auto" w:fill="DBDBDB" w:themeFill="accent3" w:themeFillTint="66"/>
        </w:rPr>
        <w:t>šedě podbarvena pole, která sice město ovlivnit může</w:t>
      </w:r>
      <w:r w:rsidR="00743838">
        <w:rPr>
          <w:shd w:val="clear" w:color="auto" w:fill="DBDBDB" w:themeFill="accent3" w:themeFillTint="66"/>
        </w:rPr>
        <w:t xml:space="preserve">, </w:t>
      </w:r>
      <w:r w:rsidRPr="00FD72CE">
        <w:rPr>
          <w:shd w:val="clear" w:color="auto" w:fill="DBDBDB" w:themeFill="accent3" w:themeFillTint="66"/>
        </w:rPr>
        <w:t xml:space="preserve">není to </w:t>
      </w:r>
      <w:r w:rsidR="00743838">
        <w:rPr>
          <w:shd w:val="clear" w:color="auto" w:fill="DBDBDB" w:themeFill="accent3" w:themeFillTint="66"/>
        </w:rPr>
        <w:t xml:space="preserve">však </w:t>
      </w:r>
      <w:r w:rsidRPr="00FD72CE">
        <w:rPr>
          <w:shd w:val="clear" w:color="auto" w:fill="DBDBDB" w:themeFill="accent3" w:themeFillTint="66"/>
        </w:rPr>
        <w:t>pro něj efektivní.</w:t>
      </w:r>
    </w:p>
    <w:p w14:paraId="2DD1B42E" w14:textId="77777777" w:rsidR="00D027CA" w:rsidRDefault="00D027CA" w:rsidP="0050364F">
      <w:pPr>
        <w:spacing w:after="120"/>
        <w:jc w:val="both"/>
      </w:pPr>
    </w:p>
    <w:p w14:paraId="0CF3B9DF" w14:textId="62A4B7DD" w:rsidR="00AD5F08" w:rsidRDefault="00AD5F08" w:rsidP="0050364F">
      <w:pPr>
        <w:spacing w:after="120"/>
        <w:jc w:val="both"/>
      </w:pPr>
      <w:r>
        <w:t>Tabulka výše názorně zachycuje srovnání mezi městem Humpolec a Rožnov pod Radhoštěm v anketě Město pro byznys za rok 2015. Z 34 hodnocených kritér</w:t>
      </w:r>
      <w:r w:rsidR="00070A0E">
        <w:t>ií má Rožnov v </w:t>
      </w:r>
      <w:r w:rsidR="00070A0E" w:rsidRPr="00070A0E">
        <w:rPr>
          <w:color w:val="00B050"/>
        </w:rPr>
        <w:t>11</w:t>
      </w:r>
      <w:r w:rsidR="00070A0E">
        <w:t xml:space="preserve"> případech lepší hodnocení než vítězný Humpolec a v </w:t>
      </w:r>
      <w:r w:rsidR="00070A0E" w:rsidRPr="00070A0E">
        <w:rPr>
          <w:color w:val="C00000"/>
        </w:rPr>
        <w:t>9</w:t>
      </w:r>
      <w:r w:rsidR="00070A0E">
        <w:t xml:space="preserve"> případech </w:t>
      </w:r>
      <w:r w:rsidR="000F2399">
        <w:t xml:space="preserve">Rožnov </w:t>
      </w:r>
      <w:r w:rsidR="00070A0E">
        <w:t xml:space="preserve">naopak </w:t>
      </w:r>
      <w:r w:rsidR="004650EE">
        <w:t>výrazně</w:t>
      </w:r>
      <w:r w:rsidR="00070A0E">
        <w:t xml:space="preserve"> zaostává.  V ostatních 14 případech se města výslednými hodnotami příliš neliší.</w:t>
      </w:r>
    </w:p>
    <w:p w14:paraId="642E83AE" w14:textId="77777777" w:rsidR="004650EE" w:rsidRDefault="000F2399" w:rsidP="0050364F">
      <w:pPr>
        <w:spacing w:after="120"/>
        <w:jc w:val="both"/>
      </w:pPr>
      <w:r>
        <w:t>Rožnov je úspěšnější než Humpolec</w:t>
      </w:r>
      <w:r w:rsidR="00070A0E">
        <w:t xml:space="preserve"> v kritériích oceňujících: </w:t>
      </w:r>
    </w:p>
    <w:p w14:paraId="4F0C9502" w14:textId="77777777" w:rsidR="004650EE" w:rsidRPr="004650EE" w:rsidRDefault="00070A0E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>
        <w:t>S</w:t>
      </w:r>
      <w:r w:rsidRPr="00070A0E">
        <w:t>lužby a otevřenost městského (turistického) informačního centra</w:t>
      </w:r>
      <w:r w:rsidR="000F2399">
        <w:t xml:space="preserve"> (</w:t>
      </w:r>
      <w:r w:rsidRPr="00070A0E">
        <w:t>počet bodů za otevírací hodiny v sezóně a mimo sezónu a další nabízené služby - ubytování, stravování a internet pro veřejnost</w:t>
      </w:r>
      <w:r w:rsidR="000F2399">
        <w:t>)</w:t>
      </w:r>
      <w:r>
        <w:t>,</w:t>
      </w:r>
    </w:p>
    <w:p w14:paraId="671C269B" w14:textId="77777777" w:rsidR="004650EE" w:rsidRDefault="00070A0E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>
        <w:t xml:space="preserve"> </w:t>
      </w:r>
      <w:r w:rsidRPr="004650EE">
        <w:rPr>
          <w:rFonts w:ascii="Calibri" w:eastAsia="Times New Roman" w:hAnsi="Calibri" w:cs="Calibri"/>
          <w:lang w:eastAsia="cs-CZ"/>
        </w:rPr>
        <w:t xml:space="preserve">Počet dětí na jednu třídu základní školy, </w:t>
      </w:r>
    </w:p>
    <w:p w14:paraId="6D1EF181" w14:textId="77777777" w:rsid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>R</w:t>
      </w:r>
      <w:r w:rsidR="00070A0E" w:rsidRPr="004650EE">
        <w:rPr>
          <w:rFonts w:ascii="Calibri" w:eastAsia="Times New Roman" w:hAnsi="Calibri" w:cs="Calibri"/>
          <w:lang w:eastAsia="cs-CZ"/>
        </w:rPr>
        <w:t xml:space="preserve">ychlost a kvalitu odpovědi v rámci elektronické komunikace, </w:t>
      </w:r>
    </w:p>
    <w:p w14:paraId="1390DB5C" w14:textId="77777777" w:rsid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>P</w:t>
      </w:r>
      <w:r w:rsidR="00070A0E" w:rsidRPr="004650EE">
        <w:rPr>
          <w:rFonts w:ascii="Calibri" w:eastAsia="Times New Roman" w:hAnsi="Calibri" w:cs="Calibri"/>
          <w:lang w:eastAsia="cs-CZ"/>
        </w:rPr>
        <w:t xml:space="preserve">růměrný nabízený měsíční plat, </w:t>
      </w:r>
    </w:p>
    <w:p w14:paraId="19198044" w14:textId="77777777" w:rsid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>V</w:t>
      </w:r>
      <w:r w:rsidR="00070A0E" w:rsidRPr="004650EE">
        <w:rPr>
          <w:rFonts w:ascii="Calibri" w:eastAsia="Times New Roman" w:hAnsi="Calibri" w:cs="Calibri"/>
          <w:lang w:eastAsia="cs-CZ"/>
        </w:rPr>
        <w:t>ýši uznatelných nákladů dotací z EU přepočtenou na počet obyvatel - tříleté průměry</w:t>
      </w:r>
      <w:r w:rsidRPr="004650EE">
        <w:rPr>
          <w:rFonts w:ascii="Calibri" w:eastAsia="Times New Roman" w:hAnsi="Calibri" w:cs="Calibri"/>
          <w:lang w:eastAsia="cs-CZ"/>
        </w:rPr>
        <w:t xml:space="preserve">, </w:t>
      </w:r>
    </w:p>
    <w:p w14:paraId="6553F5BF" w14:textId="77777777" w:rsid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>Průměrné kupní ceny stavebních pozemků v Kč/m</w:t>
      </w:r>
      <w:r w:rsidRPr="004650EE">
        <w:rPr>
          <w:rFonts w:ascii="Calibri" w:eastAsia="Times New Roman" w:hAnsi="Calibri" w:cs="Calibri"/>
          <w:vertAlign w:val="superscript"/>
          <w:lang w:eastAsia="cs-CZ"/>
        </w:rPr>
        <w:t>2</w:t>
      </w:r>
      <w:r w:rsidRPr="004650EE">
        <w:rPr>
          <w:rFonts w:ascii="Calibri" w:eastAsia="Times New Roman" w:hAnsi="Calibri" w:cs="Calibri"/>
          <w:lang w:eastAsia="cs-CZ"/>
        </w:rPr>
        <w:t xml:space="preserve"> - tříleté průměry, </w:t>
      </w:r>
    </w:p>
    <w:p w14:paraId="645779BB" w14:textId="77777777" w:rsid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 xml:space="preserve">Poměr ekologicky pozitivně využívaných ploch k negativním; pozitivně hodnocené plochy - zahrady, travní porosty, lesy a vodní plochy; negativně hodnocené plochy - orná půda, zastavěná plocha, ostatní plocha či </w:t>
      </w:r>
    </w:p>
    <w:p w14:paraId="14173B62" w14:textId="0AE5D706" w:rsidR="00070A0E" w:rsidRPr="004650EE" w:rsidRDefault="000F2399" w:rsidP="004650EE">
      <w:pPr>
        <w:pStyle w:val="Odstavecseseznamem"/>
        <w:numPr>
          <w:ilvl w:val="0"/>
          <w:numId w:val="22"/>
        </w:numPr>
        <w:spacing w:after="120"/>
        <w:ind w:left="426"/>
        <w:jc w:val="both"/>
        <w:rPr>
          <w:rFonts w:ascii="Calibri" w:eastAsia="Times New Roman" w:hAnsi="Calibri" w:cs="Calibri"/>
          <w:lang w:eastAsia="cs-CZ"/>
        </w:rPr>
      </w:pPr>
      <w:r w:rsidRPr="004650EE">
        <w:rPr>
          <w:rFonts w:ascii="Calibri" w:eastAsia="Times New Roman" w:hAnsi="Calibri" w:cs="Calibri"/>
          <w:lang w:eastAsia="cs-CZ"/>
        </w:rPr>
        <w:t>Podíl podnikajících fyzických osob v ekonomicky aktivním obyvatelstvu (na 100 ek. ak.)</w:t>
      </w:r>
    </w:p>
    <w:p w14:paraId="501E7EE2" w14:textId="77777777" w:rsidR="008F7332" w:rsidRDefault="000F2399" w:rsidP="0050364F">
      <w:pPr>
        <w:spacing w:after="120"/>
        <w:jc w:val="both"/>
      </w:pPr>
      <w:r>
        <w:t>Kritéria, ve kterých Rožnov při srovnání měst dosahoval negativ</w:t>
      </w:r>
      <w:r w:rsidR="008F7332">
        <w:t>ní hodnocení, jsou dvojího rázu:</w:t>
      </w:r>
    </w:p>
    <w:p w14:paraId="5928C362" w14:textId="6DA28986" w:rsidR="008F7332" w:rsidRDefault="000B0E47" w:rsidP="008F7332">
      <w:pPr>
        <w:pStyle w:val="Odstavecseseznamem"/>
        <w:numPr>
          <w:ilvl w:val="0"/>
          <w:numId w:val="23"/>
        </w:numPr>
        <w:spacing w:after="120"/>
        <w:ind w:left="426"/>
        <w:jc w:val="both"/>
      </w:pPr>
      <w:r>
        <w:t>t</w:t>
      </w:r>
      <w:r w:rsidR="000F2399">
        <w:t>y, které jde veře</w:t>
      </w:r>
      <w:r w:rsidR="008F7332">
        <w:t xml:space="preserve">jnou správou jen těžko ovlivnit. </w:t>
      </w:r>
      <w:r w:rsidR="008F7332" w:rsidRPr="008F7332">
        <w:rPr>
          <w:rFonts w:ascii="Calibri" w:eastAsia="Times New Roman" w:hAnsi="Calibri" w:cs="Calibri"/>
          <w:lang w:eastAsia="cs-CZ"/>
        </w:rPr>
        <w:t>Tyto faktory jsou dány polohou a velik</w:t>
      </w:r>
      <w:r w:rsidR="008F7332">
        <w:rPr>
          <w:rFonts w:ascii="Calibri" w:eastAsia="Times New Roman" w:hAnsi="Calibri" w:cs="Calibri"/>
          <w:lang w:eastAsia="cs-CZ"/>
        </w:rPr>
        <w:t>ostí města Rožnov pod Radhoštěm</w:t>
      </w:r>
      <w:r w:rsidR="008F7332">
        <w:t>:</w:t>
      </w:r>
    </w:p>
    <w:p w14:paraId="20080540" w14:textId="450D469F" w:rsidR="008F7332" w:rsidRPr="008F7332" w:rsidRDefault="000B0E47" w:rsidP="008F7332">
      <w:pPr>
        <w:pStyle w:val="Odstavecseseznamem"/>
        <w:numPr>
          <w:ilvl w:val="0"/>
          <w:numId w:val="24"/>
        </w:numPr>
        <w:spacing w:after="120"/>
        <w:ind w:left="851"/>
        <w:jc w:val="both"/>
      </w:pPr>
      <w:r>
        <w:rPr>
          <w:rFonts w:ascii="Calibri" w:eastAsia="Times New Roman" w:hAnsi="Calibri" w:cs="Calibri"/>
          <w:lang w:eastAsia="cs-CZ"/>
        </w:rPr>
        <w:t>P</w:t>
      </w:r>
      <w:r w:rsidR="008F7332" w:rsidRPr="008F7332">
        <w:rPr>
          <w:rFonts w:ascii="Calibri" w:eastAsia="Times New Roman" w:hAnsi="Calibri" w:cs="Calibri"/>
          <w:lang w:eastAsia="cs-CZ"/>
        </w:rPr>
        <w:t>odíl firem s více než 50 zaměstnanci</w:t>
      </w:r>
    </w:p>
    <w:p w14:paraId="0D010430" w14:textId="24A9925D" w:rsidR="008F7332" w:rsidRPr="008F7332" w:rsidRDefault="000B0E47" w:rsidP="008F7332">
      <w:pPr>
        <w:pStyle w:val="Odstavecseseznamem"/>
        <w:numPr>
          <w:ilvl w:val="0"/>
          <w:numId w:val="24"/>
        </w:numPr>
        <w:spacing w:after="120"/>
        <w:ind w:left="851"/>
        <w:jc w:val="both"/>
      </w:pPr>
      <w:r>
        <w:rPr>
          <w:rFonts w:ascii="Calibri" w:eastAsia="Times New Roman" w:hAnsi="Calibri" w:cs="Calibri"/>
          <w:lang w:eastAsia="cs-CZ"/>
        </w:rPr>
        <w:t>M</w:t>
      </w:r>
      <w:r w:rsidR="008F7332" w:rsidRPr="008F7332">
        <w:rPr>
          <w:rFonts w:ascii="Calibri" w:eastAsia="Times New Roman" w:hAnsi="Calibri" w:cs="Calibri"/>
          <w:lang w:eastAsia="cs-CZ"/>
        </w:rPr>
        <w:t>eziroční rozdíl počtu ekonomických subjektů</w:t>
      </w:r>
    </w:p>
    <w:p w14:paraId="1C59DFAC" w14:textId="53E306F9" w:rsidR="008F7332" w:rsidRPr="008F7332" w:rsidRDefault="000B0E47" w:rsidP="008F7332">
      <w:pPr>
        <w:pStyle w:val="Odstavecseseznamem"/>
        <w:numPr>
          <w:ilvl w:val="0"/>
          <w:numId w:val="24"/>
        </w:numPr>
        <w:spacing w:after="120"/>
        <w:ind w:left="851"/>
        <w:jc w:val="both"/>
      </w:pPr>
      <w:r>
        <w:rPr>
          <w:rFonts w:ascii="Calibri" w:eastAsia="Times New Roman" w:hAnsi="Calibri" w:cs="Calibri"/>
          <w:lang w:eastAsia="cs-CZ"/>
        </w:rPr>
        <w:t>V</w:t>
      </w:r>
      <w:r w:rsidR="008F7332" w:rsidRPr="008F7332">
        <w:rPr>
          <w:rFonts w:ascii="Calibri" w:eastAsia="Times New Roman" w:hAnsi="Calibri" w:cs="Calibri"/>
          <w:lang w:eastAsia="cs-CZ"/>
        </w:rPr>
        <w:t>zdálenost k dálniční síti v</w:t>
      </w:r>
      <w:r w:rsidR="008F7332">
        <w:rPr>
          <w:rFonts w:ascii="Calibri" w:eastAsia="Times New Roman" w:hAnsi="Calibri" w:cs="Calibri"/>
          <w:lang w:eastAsia="cs-CZ"/>
        </w:rPr>
        <w:t> </w:t>
      </w:r>
      <w:r w:rsidR="008F7332" w:rsidRPr="008F7332">
        <w:rPr>
          <w:rFonts w:ascii="Calibri" w:eastAsia="Times New Roman" w:hAnsi="Calibri" w:cs="Calibri"/>
          <w:lang w:eastAsia="cs-CZ"/>
        </w:rPr>
        <w:t>km</w:t>
      </w:r>
    </w:p>
    <w:p w14:paraId="2D0EE0CE" w14:textId="5FC57E18" w:rsidR="008F7332" w:rsidRPr="008F7332" w:rsidRDefault="000B0E47" w:rsidP="008F7332">
      <w:pPr>
        <w:pStyle w:val="Odstavecseseznamem"/>
        <w:numPr>
          <w:ilvl w:val="0"/>
          <w:numId w:val="24"/>
        </w:numPr>
        <w:spacing w:after="120"/>
        <w:ind w:left="851"/>
        <w:jc w:val="both"/>
      </w:pPr>
      <w:r>
        <w:rPr>
          <w:rFonts w:ascii="Calibri" w:eastAsia="Times New Roman" w:hAnsi="Calibri" w:cs="Calibri"/>
          <w:lang w:eastAsia="cs-CZ"/>
        </w:rPr>
        <w:t>C</w:t>
      </w:r>
      <w:r w:rsidR="008F7332" w:rsidRPr="008F7332">
        <w:rPr>
          <w:rFonts w:ascii="Calibri" w:eastAsia="Times New Roman" w:hAnsi="Calibri" w:cs="Calibri"/>
          <w:lang w:eastAsia="cs-CZ"/>
        </w:rPr>
        <w:t>elkový přírůstek obyvatel za rok vztažený na 1000 obyvatel</w:t>
      </w:r>
      <w:r w:rsidR="008F7332">
        <w:rPr>
          <w:rFonts w:ascii="Calibri" w:eastAsia="Times New Roman" w:hAnsi="Calibri" w:cs="Calibri"/>
          <w:lang w:eastAsia="cs-CZ"/>
        </w:rPr>
        <w:t xml:space="preserve"> či</w:t>
      </w:r>
    </w:p>
    <w:p w14:paraId="7581E577" w14:textId="62D89AB9" w:rsidR="008F7332" w:rsidRDefault="000B0E47" w:rsidP="008F7332">
      <w:pPr>
        <w:pStyle w:val="Odstavecseseznamem"/>
        <w:numPr>
          <w:ilvl w:val="0"/>
          <w:numId w:val="24"/>
        </w:numPr>
        <w:spacing w:after="120"/>
        <w:ind w:left="851"/>
        <w:jc w:val="both"/>
      </w:pPr>
      <w:r>
        <w:rPr>
          <w:rFonts w:ascii="Calibri" w:eastAsia="Times New Roman" w:hAnsi="Calibri" w:cs="Calibri"/>
          <w:lang w:eastAsia="cs-CZ"/>
        </w:rPr>
        <w:t>P</w:t>
      </w:r>
      <w:r w:rsidR="008F7332" w:rsidRPr="008F7332">
        <w:rPr>
          <w:rFonts w:ascii="Calibri" w:eastAsia="Times New Roman" w:hAnsi="Calibri" w:cs="Calibri"/>
          <w:lang w:eastAsia="cs-CZ"/>
        </w:rPr>
        <w:t>očet učňů a studentů odborných škol k počtu obyvatel</w:t>
      </w:r>
    </w:p>
    <w:p w14:paraId="5BD4E3C3" w14:textId="28F12676" w:rsidR="008F7332" w:rsidRPr="008F7332" w:rsidRDefault="00D6462B" w:rsidP="008F7332">
      <w:pPr>
        <w:pStyle w:val="Odstavecseseznamem"/>
        <w:numPr>
          <w:ilvl w:val="0"/>
          <w:numId w:val="23"/>
        </w:numPr>
        <w:spacing w:after="120"/>
        <w:ind w:left="426"/>
        <w:jc w:val="both"/>
      </w:pPr>
      <w:r>
        <w:rPr>
          <w:rFonts w:ascii="Calibri" w:eastAsia="Times New Roman" w:hAnsi="Calibri" w:cs="Calibri"/>
          <w:lang w:eastAsia="cs-CZ"/>
        </w:rPr>
        <w:t>d</w:t>
      </w:r>
      <w:r w:rsidR="000E2D62" w:rsidRPr="008F7332">
        <w:rPr>
          <w:rFonts w:ascii="Calibri" w:eastAsia="Times New Roman" w:hAnsi="Calibri" w:cs="Calibri"/>
          <w:lang w:eastAsia="cs-CZ"/>
        </w:rPr>
        <w:t xml:space="preserve">ruhou skupinu </w:t>
      </w:r>
      <w:r w:rsidR="008F7DCC" w:rsidRPr="008F7332">
        <w:rPr>
          <w:rFonts w:ascii="Calibri" w:eastAsia="Times New Roman" w:hAnsi="Calibri" w:cs="Calibri"/>
          <w:lang w:eastAsia="cs-CZ"/>
        </w:rPr>
        <w:t xml:space="preserve">kritérií </w:t>
      </w:r>
      <w:r w:rsidR="000E2D62" w:rsidRPr="008F7332">
        <w:rPr>
          <w:rFonts w:ascii="Calibri" w:eastAsia="Times New Roman" w:hAnsi="Calibri" w:cs="Calibri"/>
          <w:lang w:eastAsia="cs-CZ"/>
        </w:rPr>
        <w:t>tvoří poplatky navázané na cestovní ruch</w:t>
      </w:r>
      <w:r w:rsidR="008F7DCC" w:rsidRPr="008F7332">
        <w:rPr>
          <w:rFonts w:ascii="Calibri" w:eastAsia="Times New Roman" w:hAnsi="Calibri" w:cs="Calibri"/>
          <w:lang w:eastAsia="cs-CZ"/>
        </w:rPr>
        <w:t xml:space="preserve">, jejichž úpravu výše má </w:t>
      </w:r>
      <w:r w:rsidR="00D245AD" w:rsidRPr="008F7332">
        <w:rPr>
          <w:rFonts w:ascii="Calibri" w:eastAsia="Times New Roman" w:hAnsi="Calibri" w:cs="Calibri"/>
          <w:lang w:eastAsia="cs-CZ"/>
        </w:rPr>
        <w:t xml:space="preserve">sice </w:t>
      </w:r>
      <w:r w:rsidR="008F7DCC" w:rsidRPr="008F7332">
        <w:rPr>
          <w:rFonts w:ascii="Calibri" w:eastAsia="Times New Roman" w:hAnsi="Calibri" w:cs="Calibri"/>
          <w:lang w:eastAsia="cs-CZ"/>
        </w:rPr>
        <w:t>město v</w:t>
      </w:r>
      <w:r w:rsidR="00D245AD" w:rsidRPr="008F7332">
        <w:rPr>
          <w:rFonts w:ascii="Calibri" w:eastAsia="Times New Roman" w:hAnsi="Calibri" w:cs="Calibri"/>
          <w:lang w:eastAsia="cs-CZ"/>
        </w:rPr>
        <w:t> </w:t>
      </w:r>
      <w:r w:rsidR="008F7DCC" w:rsidRPr="008F7332">
        <w:rPr>
          <w:rFonts w:ascii="Calibri" w:eastAsia="Times New Roman" w:hAnsi="Calibri" w:cs="Calibri"/>
          <w:lang w:eastAsia="cs-CZ"/>
        </w:rPr>
        <w:t>kompetenci</w:t>
      </w:r>
      <w:r w:rsidR="00D245AD" w:rsidRPr="008F7332">
        <w:rPr>
          <w:rFonts w:ascii="Calibri" w:eastAsia="Times New Roman" w:hAnsi="Calibri" w:cs="Calibri"/>
          <w:lang w:eastAsia="cs-CZ"/>
        </w:rPr>
        <w:t>, ale jejich snížení je pro město neekonomické a neefektivní, vzhledem k tomu, že Rožnov pod Radhoštěm je turistická oblast a příjmy z turismu tvoří d</w:t>
      </w:r>
      <w:r w:rsidR="008F7332">
        <w:rPr>
          <w:rFonts w:ascii="Calibri" w:eastAsia="Times New Roman" w:hAnsi="Calibri" w:cs="Calibri"/>
          <w:lang w:eastAsia="cs-CZ"/>
        </w:rPr>
        <w:t>ůležitou složku rozpočtu města:</w:t>
      </w:r>
    </w:p>
    <w:p w14:paraId="05AC0BFD" w14:textId="637F3848" w:rsidR="000F2399" w:rsidRDefault="008F7332" w:rsidP="008F7332">
      <w:pPr>
        <w:pStyle w:val="Odstavecseseznamem"/>
        <w:numPr>
          <w:ilvl w:val="0"/>
          <w:numId w:val="25"/>
        </w:numPr>
        <w:spacing w:after="120"/>
        <w:ind w:left="851"/>
        <w:jc w:val="both"/>
      </w:pPr>
      <w:r>
        <w:t>Poplatek za pobyt</w:t>
      </w:r>
    </w:p>
    <w:p w14:paraId="75A8B045" w14:textId="0BDE494A" w:rsidR="008F7332" w:rsidRDefault="008F7332" w:rsidP="008F7332">
      <w:pPr>
        <w:pStyle w:val="Odstavecseseznamem"/>
        <w:numPr>
          <w:ilvl w:val="0"/>
          <w:numId w:val="25"/>
        </w:numPr>
        <w:spacing w:after="120"/>
        <w:ind w:left="851"/>
        <w:jc w:val="both"/>
      </w:pPr>
      <w:r>
        <w:t>Poplatek za stánek</w:t>
      </w:r>
    </w:p>
    <w:p w14:paraId="69AE4F6E" w14:textId="49B1F440" w:rsidR="008F7332" w:rsidRDefault="008F7332" w:rsidP="008F7332">
      <w:pPr>
        <w:pStyle w:val="Odstavecseseznamem"/>
        <w:numPr>
          <w:ilvl w:val="0"/>
          <w:numId w:val="25"/>
        </w:numPr>
        <w:spacing w:after="120"/>
        <w:ind w:left="851"/>
        <w:jc w:val="both"/>
      </w:pPr>
      <w:r>
        <w:t>Poplatek za předzahrádku či</w:t>
      </w:r>
    </w:p>
    <w:p w14:paraId="50B4F899" w14:textId="519A0A73" w:rsidR="008F7332" w:rsidRDefault="008F7332" w:rsidP="008F7332">
      <w:pPr>
        <w:pStyle w:val="Odstavecseseznamem"/>
        <w:numPr>
          <w:ilvl w:val="0"/>
          <w:numId w:val="25"/>
        </w:numPr>
        <w:spacing w:after="120"/>
        <w:ind w:left="851"/>
        <w:jc w:val="both"/>
      </w:pPr>
      <w:r>
        <w:t>Da</w:t>
      </w:r>
      <w:r w:rsidR="007A0816">
        <w:t>ň z nemovitosti</w:t>
      </w:r>
    </w:p>
    <w:p w14:paraId="4A017766" w14:textId="77777777" w:rsidR="007A6048" w:rsidRDefault="007A6048" w:rsidP="0050364F">
      <w:pPr>
        <w:spacing w:after="120"/>
        <w:jc w:val="both"/>
      </w:pPr>
    </w:p>
    <w:p w14:paraId="60FA0C5F" w14:textId="7546903A" w:rsidR="00D027CA" w:rsidRDefault="00E86ED8" w:rsidP="0050364F">
      <w:pPr>
        <w:pStyle w:val="Nadpis1"/>
        <w:spacing w:after="120"/>
      </w:pPr>
      <w:bookmarkStart w:id="8" w:name="_Toc466619476"/>
      <w:r>
        <w:lastRenderedPageBreak/>
        <w:t>DALŠÍ MOŽNÁ KRITÉRIA PRO POSUZOVÁNÍ PŘÍVĚTIVOSTI</w:t>
      </w:r>
      <w:bookmarkEnd w:id="8"/>
    </w:p>
    <w:p w14:paraId="1B376EBA" w14:textId="71049325" w:rsidR="00E37B32" w:rsidRDefault="00E86ED8" w:rsidP="009B3261">
      <w:pPr>
        <w:pStyle w:val="Default"/>
        <w:spacing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Z obdobných průzkumu podnikatelského prostředí a zaměstnanosti</w:t>
      </w:r>
      <w:r w:rsidR="009B3261">
        <w:rPr>
          <w:color w:val="auto"/>
          <w:sz w:val="22"/>
          <w:szCs w:val="22"/>
        </w:rPr>
        <w:t xml:space="preserve"> ve městech ČR</w:t>
      </w:r>
      <w:r>
        <w:rPr>
          <w:rStyle w:val="Znakapoznpodarou"/>
          <w:color w:val="auto"/>
          <w:sz w:val="22"/>
          <w:szCs w:val="22"/>
        </w:rPr>
        <w:footnoteReference w:id="10"/>
      </w:r>
      <w:r w:rsidR="009B3261">
        <w:rPr>
          <w:color w:val="auto"/>
          <w:sz w:val="22"/>
          <w:szCs w:val="22"/>
        </w:rPr>
        <w:t xml:space="preserve">, jakým je tato analýza, </w:t>
      </w:r>
      <w:r>
        <w:rPr>
          <w:color w:val="auto"/>
          <w:sz w:val="22"/>
          <w:szCs w:val="22"/>
        </w:rPr>
        <w:t>je možné vyvodit další kritéria či požadavky podnikatelů</w:t>
      </w:r>
      <w:r w:rsidR="00D027CA">
        <w:rPr>
          <w:color w:val="auto"/>
          <w:sz w:val="22"/>
          <w:szCs w:val="22"/>
        </w:rPr>
        <w:t xml:space="preserve"> na podporu podnikání od města / veřejné správy</w:t>
      </w:r>
      <w:r w:rsidR="00736778">
        <w:rPr>
          <w:color w:val="auto"/>
          <w:sz w:val="22"/>
          <w:szCs w:val="22"/>
        </w:rPr>
        <w:t>, které jsou aplikovatelné také na město Rožnov pod Radhoštěm.</w:t>
      </w:r>
    </w:p>
    <w:p w14:paraId="51975606" w14:textId="35CC1313" w:rsidR="00736778" w:rsidRPr="009B3261" w:rsidRDefault="00736778" w:rsidP="009B3261">
      <w:pPr>
        <w:pStyle w:val="Default"/>
        <w:spacing w:after="12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>Kritéria:</w:t>
      </w:r>
    </w:p>
    <w:p w14:paraId="66D46C6B" w14:textId="683A5E4A" w:rsidR="009B3261" w:rsidRDefault="009B3261" w:rsidP="0050364F">
      <w:pPr>
        <w:pStyle w:val="Odstavecseseznamem"/>
        <w:numPr>
          <w:ilvl w:val="0"/>
          <w:numId w:val="15"/>
        </w:numPr>
        <w:spacing w:after="120"/>
        <w:jc w:val="both"/>
      </w:pPr>
      <w:r w:rsidRPr="009B3261">
        <w:t>Míra a způsob informovanosti o rozvojových záměrech města (strategii, územním plánu a investičních akcí)</w:t>
      </w:r>
    </w:p>
    <w:p w14:paraId="11015A80" w14:textId="7E50437F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Účast podniků na tvorbě a realizaci rozvojových plánů</w:t>
      </w:r>
    </w:p>
    <w:p w14:paraId="26CEBDE2" w14:textId="3DEC63B6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Vzdělávací kurzy</w:t>
      </w:r>
    </w:p>
    <w:p w14:paraId="026A2A7B" w14:textId="09C247A6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Podpora praxí studentů ve firmách</w:t>
      </w:r>
    </w:p>
    <w:p w14:paraId="52EA8377" w14:textId="3B0A5902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Zvýhodněný pronájem nemovitostí k podnikání</w:t>
      </w:r>
    </w:p>
    <w:p w14:paraId="48982BE2" w14:textId="428BAA7C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Společná propagace podniků a města</w:t>
      </w:r>
    </w:p>
    <w:p w14:paraId="733FE9EA" w14:textId="50558926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Asistenční služba při jednání a úřady</w:t>
      </w:r>
    </w:p>
    <w:p w14:paraId="451EF97A" w14:textId="3852F63D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Inkubátor pro začínající podnikatele</w:t>
      </w:r>
    </w:p>
    <w:p w14:paraId="7CC79F19" w14:textId="2E954B3A" w:rsidR="00E37B32" w:rsidRDefault="009B3261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 xml:space="preserve">Organizace klastru v konkrétním </w:t>
      </w:r>
      <w:r w:rsidR="00E37B32">
        <w:t>oboru podnikání</w:t>
      </w:r>
    </w:p>
    <w:p w14:paraId="371BFE84" w14:textId="07ABA220" w:rsidR="00E37B32" w:rsidRDefault="00E37B32" w:rsidP="0050364F">
      <w:pPr>
        <w:pStyle w:val="Odstavecseseznamem"/>
        <w:numPr>
          <w:ilvl w:val="0"/>
          <w:numId w:val="15"/>
        </w:numPr>
        <w:spacing w:after="120"/>
        <w:jc w:val="both"/>
      </w:pPr>
      <w:r>
        <w:t>Zvýhodněné půjčky</w:t>
      </w:r>
    </w:p>
    <w:p w14:paraId="56842BBD" w14:textId="2BF73F3D" w:rsidR="00045A8A" w:rsidRDefault="00045A8A" w:rsidP="00045A8A">
      <w:pPr>
        <w:spacing w:after="120"/>
        <w:jc w:val="both"/>
      </w:pPr>
      <w:r>
        <w:t>Obecné p</w:t>
      </w:r>
      <w:r w:rsidR="00736778">
        <w:t>ožadavky</w:t>
      </w:r>
      <w:r>
        <w:t>:</w:t>
      </w:r>
    </w:p>
    <w:p w14:paraId="5E8B41B9" w14:textId="36B1DA51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 xml:space="preserve">Větší motivace žáků v MŠ a na ZŠ k technickému a přírodovědnému vzdělání </w:t>
      </w:r>
    </w:p>
    <w:p w14:paraId="52D97E8E" w14:textId="77777777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 xml:space="preserve">Přilákání vysokoškolsky vzdělaných mladých lidi, například pomocí realizace startovacích bytů pro mladé kvalifikované lidi, </w:t>
      </w:r>
    </w:p>
    <w:p w14:paraId="07F9ADA6" w14:textId="3B50E183" w:rsidR="00045A8A" w:rsidRPr="00046C85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>Zlepšení bytového fondu města (slabá nabídka bytů ve městě – vysoké ceny, malá nabídka)</w:t>
      </w:r>
    </w:p>
    <w:p w14:paraId="10875FF9" w14:textId="069C2490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>Lobbing za dřívější dostavění dálnice (napojení na dálniční síť – Palačov)</w:t>
      </w:r>
    </w:p>
    <w:p w14:paraId="33A7E29A" w14:textId="01D8C449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 xml:space="preserve">Zlepšení dopravní obslužnost okrajových/odlehlých částí města a spádových obcí (zvýšit počty spojů autobusů pro dojíždějící za prací) </w:t>
      </w:r>
    </w:p>
    <w:p w14:paraId="4AAD08D5" w14:textId="6EFAAEF1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>Vybudování či rekonstrukce</w:t>
      </w:r>
      <w:r w:rsidR="00046C85">
        <w:t xml:space="preserve"> komunikací pro pěší a cyklisty</w:t>
      </w:r>
      <w:r>
        <w:t xml:space="preserve"> pro lepší a bezpečnější příjezd do zaměstnání </w:t>
      </w:r>
    </w:p>
    <w:p w14:paraId="75B5D969" w14:textId="2945E9EF" w:rsidR="00045A8A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>Zlepšení komunikace radnice, propagace města a destinačního managementu pro vnímání oblasti veřejností jako jiné velké turistické destinace (Šumava)</w:t>
      </w:r>
    </w:p>
    <w:p w14:paraId="7636B310" w14:textId="77777777" w:rsidR="00046C85" w:rsidRDefault="00045A8A" w:rsidP="00046C85">
      <w:pPr>
        <w:pStyle w:val="Odstavecseseznamem"/>
        <w:numPr>
          <w:ilvl w:val="0"/>
          <w:numId w:val="15"/>
        </w:numPr>
        <w:spacing w:after="120"/>
        <w:jc w:val="both"/>
      </w:pPr>
      <w:r>
        <w:t xml:space="preserve">Zlepšení využití místních produktů </w:t>
      </w:r>
    </w:p>
    <w:p w14:paraId="33555FD7" w14:textId="40397F1A" w:rsidR="00D027CA" w:rsidRDefault="00045A8A" w:rsidP="008F7332">
      <w:pPr>
        <w:pStyle w:val="Odstavecseseznamem"/>
        <w:numPr>
          <w:ilvl w:val="0"/>
          <w:numId w:val="15"/>
        </w:numPr>
        <w:spacing w:after="120"/>
        <w:jc w:val="both"/>
      </w:pPr>
      <w:r w:rsidRPr="00046C85">
        <w:t>Spr</w:t>
      </w:r>
      <w:r w:rsidR="00836EF2">
        <w:t>avedlivý přístup ke všem firmám</w:t>
      </w:r>
    </w:p>
    <w:p w14:paraId="47486AE4" w14:textId="77777777" w:rsidR="00836EF2" w:rsidRPr="00836EF2" w:rsidRDefault="00836EF2" w:rsidP="00836EF2">
      <w:pPr>
        <w:spacing w:after="120"/>
        <w:jc w:val="both"/>
      </w:pPr>
    </w:p>
    <w:p w14:paraId="6CFD3FD2" w14:textId="77777777" w:rsidR="00B40CC7" w:rsidRDefault="00B40CC7">
      <w:pPr>
        <w:rPr>
          <w:rFonts w:asciiTheme="majorHAnsi" w:eastAsiaTheme="majorEastAsia" w:hAnsiTheme="majorHAnsi" w:cstheme="majorBidi"/>
          <w:color w:val="2E74B5" w:themeColor="accent1" w:themeShade="BF"/>
          <w:sz w:val="32"/>
          <w:szCs w:val="32"/>
        </w:rPr>
      </w:pPr>
      <w:r>
        <w:br w:type="page"/>
      </w:r>
    </w:p>
    <w:p w14:paraId="310227C4" w14:textId="5A96F9E2" w:rsidR="001F6A16" w:rsidRDefault="00B0545B" w:rsidP="001F6A16">
      <w:pPr>
        <w:pStyle w:val="Nadpis1"/>
        <w:spacing w:after="120"/>
      </w:pPr>
      <w:bookmarkStart w:id="9" w:name="_Toc466619477"/>
      <w:r w:rsidRPr="004B0529">
        <w:lastRenderedPageBreak/>
        <w:t xml:space="preserve">NAVRŽENÁ OPATŘENÍ </w:t>
      </w:r>
      <w:r w:rsidR="00D80255" w:rsidRPr="004B0529">
        <w:t>PRO ZLEPŠENÍ PODNIKATELSKÉ PŘÍVĚTIVOSTI</w:t>
      </w:r>
      <w:bookmarkEnd w:id="9"/>
    </w:p>
    <w:p w14:paraId="68344D38" w14:textId="303DAF3D" w:rsidR="001F6A16" w:rsidRDefault="001F6A16" w:rsidP="001F6A16">
      <w:pPr>
        <w:jc w:val="both"/>
      </w:pPr>
      <w:r>
        <w:t xml:space="preserve">Na základě obecných možností a výsledků této analýzy by mělo město zaměřit pozornost zejména </w:t>
      </w:r>
      <w:r w:rsidR="00042D89">
        <w:br/>
      </w:r>
      <w:r>
        <w:t>na oblast vzájemné spolupráce a komunikace mezi veřejným a soukromým sektorem, na vytváření příznivých podmínek pro podnikání a v</w:t>
      </w:r>
      <w:r w:rsidR="00E37216">
        <w:t xml:space="preserve">e spolupráci s místními firmami </w:t>
      </w:r>
      <w:r>
        <w:t>odstraňovat případná slabá místa a bariéry rozvoje.</w:t>
      </w:r>
    </w:p>
    <w:p w14:paraId="33612E3C" w14:textId="134B096F" w:rsidR="003E530F" w:rsidRPr="001F6A16" w:rsidRDefault="003E530F" w:rsidP="001F6A16">
      <w:pPr>
        <w:jc w:val="both"/>
      </w:pPr>
      <w:r>
        <w:t>Analýza pokračuje definováním takových návrhů opatření, které jsou obecně uplatňovány pro zlepšení podnikatelské přívětivosti i takových, které mohou Rožnovu pomoci posunout se v</w:t>
      </w:r>
      <w:r w:rsidR="00042D89">
        <w:t> hodnocení ankety</w:t>
      </w:r>
      <w:r>
        <w:t xml:space="preserve"> Město pro Byznys o několik příček výše.</w:t>
      </w:r>
    </w:p>
    <w:p w14:paraId="7CFA221B" w14:textId="4DEC073A" w:rsidR="003E530F" w:rsidRPr="004B0529" w:rsidRDefault="00B90583" w:rsidP="003E530F">
      <w:pPr>
        <w:pStyle w:val="Nadpis2"/>
      </w:pPr>
      <w:bookmarkStart w:id="10" w:name="_Toc466619478"/>
      <w:r>
        <w:t>NÁVRH OBECNÝCH OPATŘENÍ PRO ZLEPŠENÍ PODNIKATELSKÉ PŘÍVĚTIVOSTI MĚSTA ROŽNOV POD RADHOŠTĚM</w:t>
      </w:r>
      <w:bookmarkEnd w:id="10"/>
    </w:p>
    <w:p w14:paraId="22FB542E" w14:textId="47725CC8" w:rsidR="003E530F" w:rsidRPr="00B40CC7" w:rsidRDefault="003E530F" w:rsidP="003E530F">
      <w:pPr>
        <w:spacing w:after="120"/>
        <w:jc w:val="both"/>
      </w:pPr>
      <w:r w:rsidRPr="00B40CC7">
        <w:t xml:space="preserve">O dosažení cíle v podobě zlepšení přívětivosti může město usilovat realizací následujících </w:t>
      </w:r>
      <w:r w:rsidR="000931EC" w:rsidRPr="00B40CC7">
        <w:t>3</w:t>
      </w:r>
      <w:r w:rsidRPr="00B40CC7">
        <w:t xml:space="preserve"> obecných záměrů a zejména pak realizací konkrétních aktivit, které tyto záměry naplňují:</w:t>
      </w:r>
    </w:p>
    <w:p w14:paraId="1ED9319E" w14:textId="77777777" w:rsidR="003E530F" w:rsidRPr="00B40CC7" w:rsidRDefault="003E530F" w:rsidP="003E530F">
      <w:pPr>
        <w:pStyle w:val="Default"/>
        <w:numPr>
          <w:ilvl w:val="0"/>
          <w:numId w:val="20"/>
        </w:numPr>
        <w:spacing w:after="120"/>
        <w:ind w:left="426"/>
        <w:jc w:val="both"/>
        <w:rPr>
          <w:sz w:val="22"/>
          <w:szCs w:val="22"/>
        </w:rPr>
      </w:pPr>
      <w:r w:rsidRPr="00B40CC7">
        <w:rPr>
          <w:b/>
          <w:bCs/>
          <w:iCs/>
          <w:sz w:val="22"/>
          <w:szCs w:val="22"/>
        </w:rPr>
        <w:t xml:space="preserve">Vytvořit a udržet fungující partnerství veřejného a soukromého sektoru a poskytovat (zejména informační) podporu pro místní i nově příchozí podniky a podnikatele v Rožnově pod Radhoštěm. </w:t>
      </w:r>
      <w:r w:rsidRPr="00B40CC7">
        <w:rPr>
          <w:sz w:val="22"/>
          <w:szCs w:val="22"/>
        </w:rPr>
        <w:t xml:space="preserve">Nastavení trvalého a systematického procesu spolupráce, výměny informací, nikoliv pouze jednorázové akce. </w:t>
      </w:r>
    </w:p>
    <w:p w14:paraId="0D514A20" w14:textId="77777777" w:rsidR="003E530F" w:rsidRPr="00B40CC7" w:rsidRDefault="003E530F" w:rsidP="003E530F">
      <w:pPr>
        <w:pStyle w:val="Default"/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 w:rsidRPr="00B40CC7">
        <w:rPr>
          <w:sz w:val="22"/>
          <w:szCs w:val="22"/>
        </w:rPr>
        <w:t xml:space="preserve">Vzájemná spolupráce mezi veřejným a soukromým sektorem, pravidelná setkávání vedení města se zástupci významných firem/zaměstnavatelů pro vzájemnou výměnu informací </w:t>
      </w:r>
      <w:r w:rsidRPr="00B40CC7">
        <w:rPr>
          <w:sz w:val="22"/>
          <w:szCs w:val="22"/>
        </w:rPr>
        <w:br/>
        <w:t xml:space="preserve">i diskuze o klíčových tématech rozvoje města. </w:t>
      </w:r>
      <w:r w:rsidRPr="00B40CC7">
        <w:rPr>
          <w:b/>
          <w:sz w:val="22"/>
          <w:szCs w:val="22"/>
        </w:rPr>
        <w:t>Takováto forma spolupráce byla zástupcům místních významných firem nabídnuta v podobě tzv. Snídaně s podnikateli. Nutné je dohlédnout na jejich pravidelném opakování.</w:t>
      </w:r>
    </w:p>
    <w:p w14:paraId="1D742B89" w14:textId="4E5E805C" w:rsidR="00C55A73" w:rsidRPr="00B40CC7" w:rsidRDefault="003E530F" w:rsidP="003E530F">
      <w:pPr>
        <w:pStyle w:val="Default"/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 w:rsidRPr="00B40CC7">
        <w:rPr>
          <w:sz w:val="22"/>
          <w:szCs w:val="22"/>
        </w:rPr>
        <w:t xml:space="preserve">Organizace </w:t>
      </w:r>
      <w:r w:rsidR="007F531B" w:rsidRPr="00B40CC7">
        <w:rPr>
          <w:sz w:val="22"/>
          <w:szCs w:val="22"/>
        </w:rPr>
        <w:t xml:space="preserve">aktivit a </w:t>
      </w:r>
      <w:r w:rsidRPr="00B40CC7">
        <w:rPr>
          <w:sz w:val="22"/>
          <w:szCs w:val="22"/>
        </w:rPr>
        <w:t xml:space="preserve">setkání reprezentantů města, významných podnikatelských subjektů a dalších zástupců veřejných institucí (školy, neziskové organizace, státní správa) </w:t>
      </w:r>
      <w:r w:rsidRPr="00B40CC7">
        <w:rPr>
          <w:sz w:val="22"/>
          <w:szCs w:val="22"/>
        </w:rPr>
        <w:br/>
        <w:t>nad společnými tématy, informacemi o připravovávaných či realizovaných aktivitách ve městě a dalšími informacemi, které mohou mít</w:t>
      </w:r>
      <w:r w:rsidR="00C55A73" w:rsidRPr="00B40CC7">
        <w:rPr>
          <w:sz w:val="22"/>
          <w:szCs w:val="22"/>
        </w:rPr>
        <w:t xml:space="preserve"> dopad na firmy a podnikání:</w:t>
      </w:r>
    </w:p>
    <w:p w14:paraId="1AF7F34B" w14:textId="325FC6C7" w:rsidR="007F531B" w:rsidRPr="00B40CC7" w:rsidRDefault="007F531B" w:rsidP="00C55A73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Organizace tematických setkání zástupců města podnikatelských subjektů a dalších zástupců veřejných institucí (školy, neziskové organizace, státní správa).</w:t>
      </w:r>
    </w:p>
    <w:p w14:paraId="02956B4C" w14:textId="45AE2BA4" w:rsidR="003E530F" w:rsidRPr="00B40CC7" w:rsidRDefault="002A48D3" w:rsidP="00C55A73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P</w:t>
      </w:r>
      <w:r w:rsidR="00C55A73" w:rsidRPr="00B40CC7">
        <w:rPr>
          <w:sz w:val="22"/>
          <w:szCs w:val="22"/>
        </w:rPr>
        <w:t>odnícení úzké přímé spolupráce firem se základními a středními školami ve městě</w:t>
      </w:r>
      <w:r w:rsidRPr="00B40CC7">
        <w:rPr>
          <w:sz w:val="22"/>
          <w:szCs w:val="22"/>
        </w:rPr>
        <w:t>.</w:t>
      </w:r>
    </w:p>
    <w:p w14:paraId="28BA894E" w14:textId="06027DC5" w:rsidR="00C55A73" w:rsidRPr="00B40CC7" w:rsidRDefault="002A48D3" w:rsidP="00B74D5D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S</w:t>
      </w:r>
      <w:r w:rsidR="00C55A73" w:rsidRPr="00B40CC7">
        <w:rPr>
          <w:sz w:val="22"/>
          <w:szCs w:val="22"/>
        </w:rPr>
        <w:t xml:space="preserve">polupráce s hospodářskou komorou, agrární komorou a případnými dalšími subjekty </w:t>
      </w:r>
      <w:r w:rsidR="00681919" w:rsidRPr="00B40CC7">
        <w:rPr>
          <w:sz w:val="22"/>
          <w:szCs w:val="22"/>
        </w:rPr>
        <w:br/>
      </w:r>
      <w:r w:rsidR="00C55A73" w:rsidRPr="00B40CC7">
        <w:rPr>
          <w:sz w:val="22"/>
          <w:szCs w:val="22"/>
        </w:rPr>
        <w:t>v oblasti informační</w:t>
      </w:r>
      <w:r w:rsidRPr="00B40CC7">
        <w:rPr>
          <w:sz w:val="22"/>
          <w:szCs w:val="22"/>
        </w:rPr>
        <w:t xml:space="preserve"> a metodické pomoci pro MSP. </w:t>
      </w:r>
      <w:r w:rsidRPr="00B40CC7">
        <w:rPr>
          <w:b/>
          <w:sz w:val="22"/>
          <w:szCs w:val="22"/>
        </w:rPr>
        <w:t>Takováto forma spolupráce již funguje v podobě každoročně pořádaného Technického jarmarku.</w:t>
      </w:r>
    </w:p>
    <w:p w14:paraId="52D93BDC" w14:textId="332BA384" w:rsidR="00C55A73" w:rsidRPr="00B40CC7" w:rsidRDefault="00E97F70" w:rsidP="00B74D5D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B</w:t>
      </w:r>
      <w:r w:rsidR="00B74D5D" w:rsidRPr="00B40CC7">
        <w:rPr>
          <w:sz w:val="22"/>
          <w:szCs w:val="22"/>
        </w:rPr>
        <w:t>udování meziregionální a mezinárodní spolupráce</w:t>
      </w:r>
      <w:r w:rsidR="00E93E5D" w:rsidRPr="00B40CC7">
        <w:rPr>
          <w:sz w:val="22"/>
          <w:szCs w:val="22"/>
        </w:rPr>
        <w:t>.</w:t>
      </w:r>
    </w:p>
    <w:p w14:paraId="3941E288" w14:textId="31D7EC6D" w:rsidR="003E530F" w:rsidRPr="00B40CC7" w:rsidRDefault="00BA214E" w:rsidP="003E530F">
      <w:pPr>
        <w:pStyle w:val="Default"/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Zapojení zástupců</w:t>
      </w:r>
      <w:r w:rsidR="003E530F" w:rsidRPr="00B40CC7">
        <w:rPr>
          <w:sz w:val="22"/>
          <w:szCs w:val="22"/>
        </w:rPr>
        <w:t xml:space="preserve"> firem </w:t>
      </w:r>
      <w:r w:rsidRPr="00B40CC7">
        <w:rPr>
          <w:sz w:val="22"/>
          <w:szCs w:val="22"/>
        </w:rPr>
        <w:t>d</w:t>
      </w:r>
      <w:r w:rsidR="003E530F" w:rsidRPr="00B40CC7">
        <w:rPr>
          <w:sz w:val="22"/>
          <w:szCs w:val="22"/>
        </w:rPr>
        <w:t xml:space="preserve">o </w:t>
      </w:r>
      <w:r w:rsidRPr="00B40CC7">
        <w:rPr>
          <w:sz w:val="22"/>
          <w:szCs w:val="22"/>
        </w:rPr>
        <w:t xml:space="preserve">plánování rozvoje </w:t>
      </w:r>
      <w:r w:rsidR="003E530F" w:rsidRPr="00B40CC7">
        <w:rPr>
          <w:sz w:val="22"/>
          <w:szCs w:val="22"/>
        </w:rPr>
        <w:t xml:space="preserve">města (strategii, územním plánu a zejména pak investičních akcí) a poskytnutí příležitosti účastnit se jejich tvorby a realizace. </w:t>
      </w:r>
      <w:r w:rsidR="003E530F" w:rsidRPr="00B40CC7">
        <w:rPr>
          <w:b/>
          <w:sz w:val="22"/>
          <w:szCs w:val="22"/>
        </w:rPr>
        <w:t>Takováto forma spolupráce byla místním firmám nabídnuta v podobě vytvoření a</w:t>
      </w:r>
      <w:r w:rsidRPr="00B40CC7">
        <w:rPr>
          <w:b/>
          <w:sz w:val="22"/>
          <w:szCs w:val="22"/>
        </w:rPr>
        <w:t>)</w:t>
      </w:r>
      <w:r w:rsidR="003E530F" w:rsidRPr="00B40CC7">
        <w:rPr>
          <w:b/>
          <w:sz w:val="22"/>
          <w:szCs w:val="22"/>
        </w:rPr>
        <w:t xml:space="preserve"> Skupiny pro </w:t>
      </w:r>
      <w:r w:rsidRPr="00B40CC7">
        <w:rPr>
          <w:b/>
          <w:sz w:val="22"/>
          <w:szCs w:val="22"/>
        </w:rPr>
        <w:t>podporu</w:t>
      </w:r>
      <w:r w:rsidR="003E530F" w:rsidRPr="00B40CC7">
        <w:rPr>
          <w:b/>
          <w:sz w:val="22"/>
          <w:szCs w:val="22"/>
        </w:rPr>
        <w:t xml:space="preserve"> podnikání</w:t>
      </w:r>
      <w:r w:rsidRPr="00B40CC7">
        <w:rPr>
          <w:b/>
          <w:sz w:val="22"/>
          <w:szCs w:val="22"/>
        </w:rPr>
        <w:t xml:space="preserve"> a b) Skupiny pro rozvoj školství</w:t>
      </w:r>
      <w:r w:rsidR="003E530F" w:rsidRPr="00B40CC7">
        <w:rPr>
          <w:b/>
          <w:sz w:val="22"/>
          <w:szCs w:val="22"/>
        </w:rPr>
        <w:t>, kter</w:t>
      </w:r>
      <w:r w:rsidRPr="00B40CC7">
        <w:rPr>
          <w:b/>
          <w:sz w:val="22"/>
          <w:szCs w:val="22"/>
        </w:rPr>
        <w:t>é</w:t>
      </w:r>
      <w:r w:rsidR="003E530F" w:rsidRPr="00B40CC7">
        <w:rPr>
          <w:b/>
          <w:sz w:val="22"/>
          <w:szCs w:val="22"/>
        </w:rPr>
        <w:t xml:space="preserve"> j</w:t>
      </w:r>
      <w:r w:rsidRPr="00B40CC7">
        <w:rPr>
          <w:b/>
          <w:sz w:val="22"/>
          <w:szCs w:val="22"/>
        </w:rPr>
        <w:t>sou</w:t>
      </w:r>
      <w:r w:rsidR="003E530F" w:rsidRPr="00B40CC7">
        <w:rPr>
          <w:b/>
          <w:sz w:val="22"/>
          <w:szCs w:val="22"/>
        </w:rPr>
        <w:t xml:space="preserve"> poradním orgánem Rady města.</w:t>
      </w:r>
    </w:p>
    <w:p w14:paraId="51566AC3" w14:textId="38EF84D8" w:rsidR="00C55A73" w:rsidRPr="00B40CC7" w:rsidRDefault="00B74D5D" w:rsidP="00B74D5D">
      <w:pPr>
        <w:pStyle w:val="Odstavecseseznamem"/>
        <w:numPr>
          <w:ilvl w:val="0"/>
          <w:numId w:val="19"/>
        </w:numPr>
        <w:spacing w:after="120"/>
        <w:jc w:val="both"/>
      </w:pPr>
      <w:r w:rsidRPr="00B40CC7">
        <w:t>Zavedení</w:t>
      </w:r>
      <w:r w:rsidR="00C55A73" w:rsidRPr="00B40CC7">
        <w:t xml:space="preserve"> s</w:t>
      </w:r>
      <w:r w:rsidRPr="00B40CC7">
        <w:t>polečného</w:t>
      </w:r>
      <w:r w:rsidR="00C55A73" w:rsidRPr="00B40CC7">
        <w:t xml:space="preserve"> marketing</w:t>
      </w:r>
      <w:r w:rsidRPr="00B40CC7">
        <w:t>u</w:t>
      </w:r>
      <w:r w:rsidR="00C55A73" w:rsidRPr="00B40CC7">
        <w:t xml:space="preserve"> veřejného a podnikatelského sektoru při turistické propagaci území na vybrané úrovni (obec, region, kraj).</w:t>
      </w:r>
    </w:p>
    <w:p w14:paraId="34F18D5B" w14:textId="2B4BDB79" w:rsidR="00BA214E" w:rsidRPr="00B40CC7" w:rsidRDefault="00B027C2" w:rsidP="00B027C2">
      <w:pPr>
        <w:pStyle w:val="Default"/>
        <w:numPr>
          <w:ilvl w:val="0"/>
          <w:numId w:val="20"/>
        </w:numPr>
        <w:spacing w:after="120"/>
        <w:ind w:left="426"/>
        <w:jc w:val="both"/>
        <w:rPr>
          <w:sz w:val="22"/>
          <w:szCs w:val="22"/>
        </w:rPr>
      </w:pPr>
      <w:r w:rsidRPr="00B40CC7">
        <w:rPr>
          <w:b/>
          <w:sz w:val="22"/>
          <w:szCs w:val="22"/>
        </w:rPr>
        <w:t>Zpracovat Analýzu klíčových potřeb místních podnikatelů</w:t>
      </w:r>
      <w:r w:rsidRPr="00B40CC7">
        <w:rPr>
          <w:sz w:val="22"/>
          <w:szCs w:val="22"/>
        </w:rPr>
        <w:t xml:space="preserve"> pro zjištění, co brání podnikům </w:t>
      </w:r>
      <w:r w:rsidR="00681919" w:rsidRPr="00B40CC7">
        <w:rPr>
          <w:sz w:val="22"/>
          <w:szCs w:val="22"/>
        </w:rPr>
        <w:br/>
      </w:r>
      <w:r w:rsidRPr="00B40CC7">
        <w:rPr>
          <w:sz w:val="22"/>
          <w:szCs w:val="22"/>
        </w:rPr>
        <w:t>v dalším rozvoji a co jim přináší největší problémy.</w:t>
      </w:r>
      <w:r w:rsidR="00877569" w:rsidRPr="00B40CC7">
        <w:rPr>
          <w:sz w:val="22"/>
          <w:szCs w:val="22"/>
        </w:rPr>
        <w:t xml:space="preserve"> Základní podrobná specifikace potřeb podnikatelů a následné pravidelné sledování vývoje stanovených ukazatelů pomůže jak definovat konkrétní aktivity, tak zobrazí zpětnou vazbu na zvolené postupy.</w:t>
      </w:r>
    </w:p>
    <w:p w14:paraId="51A0D89E" w14:textId="480483F6" w:rsidR="00B027C2" w:rsidRPr="00B40CC7" w:rsidRDefault="00877569" w:rsidP="00A139CD">
      <w:pPr>
        <w:pStyle w:val="Default"/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 w:rsidRPr="00B40CC7">
        <w:rPr>
          <w:sz w:val="22"/>
          <w:szCs w:val="22"/>
        </w:rPr>
        <w:lastRenderedPageBreak/>
        <w:t>P</w:t>
      </w:r>
      <w:r w:rsidR="00B027C2" w:rsidRPr="00B40CC7">
        <w:rPr>
          <w:sz w:val="22"/>
          <w:szCs w:val="22"/>
        </w:rPr>
        <w:t>ravidelné průzkumy podnikatelského prostředí</w:t>
      </w:r>
      <w:r w:rsidRPr="00B40CC7">
        <w:rPr>
          <w:sz w:val="22"/>
          <w:szCs w:val="22"/>
        </w:rPr>
        <w:t xml:space="preserve"> se stanovenou jednotnou metodikou jsou vhodným nástrojem pro zisk zpětné vazby a</w:t>
      </w:r>
      <w:r w:rsidR="00B027C2" w:rsidRPr="00B40CC7">
        <w:rPr>
          <w:sz w:val="22"/>
          <w:szCs w:val="22"/>
        </w:rPr>
        <w:t xml:space="preserve"> specifikace klíčových potře</w:t>
      </w:r>
      <w:r w:rsidRPr="00B40CC7">
        <w:rPr>
          <w:sz w:val="22"/>
          <w:szCs w:val="22"/>
        </w:rPr>
        <w:t>b zaměstnavatelů.</w:t>
      </w:r>
    </w:p>
    <w:p w14:paraId="1E8DBD39" w14:textId="714DFA9C" w:rsidR="00B40CC7" w:rsidRPr="00B40CC7" w:rsidRDefault="00877569" w:rsidP="00B40CC7">
      <w:pPr>
        <w:pStyle w:val="Default"/>
        <w:numPr>
          <w:ilvl w:val="0"/>
          <w:numId w:val="19"/>
        </w:numPr>
        <w:spacing w:after="120"/>
        <w:jc w:val="both"/>
        <w:rPr>
          <w:sz w:val="22"/>
          <w:szCs w:val="22"/>
        </w:rPr>
      </w:pPr>
      <w:r w:rsidRPr="00B40CC7">
        <w:rPr>
          <w:sz w:val="22"/>
          <w:szCs w:val="22"/>
        </w:rPr>
        <w:t xml:space="preserve">Nemenší důraz by měl být kladen také na </w:t>
      </w:r>
      <w:r w:rsidR="00007D57" w:rsidRPr="00B40CC7">
        <w:rPr>
          <w:sz w:val="22"/>
          <w:szCs w:val="22"/>
        </w:rPr>
        <w:t xml:space="preserve">Analýzu </w:t>
      </w:r>
      <w:r w:rsidR="00B027C2" w:rsidRPr="00B40CC7">
        <w:rPr>
          <w:sz w:val="22"/>
          <w:szCs w:val="22"/>
        </w:rPr>
        <w:t>potřeb kvalifikované pracovní síly</w:t>
      </w:r>
      <w:r w:rsidR="00007D57" w:rsidRPr="00B40CC7">
        <w:rPr>
          <w:sz w:val="22"/>
          <w:szCs w:val="22"/>
        </w:rPr>
        <w:t xml:space="preserve">, která poskytne obrázek o příčinách rostoucího nedostatku potřebných kvalifikovaných pracovních sil zejména v technických oborech, který jde ruku v ruce se snižujícím se počtem obyvatel </w:t>
      </w:r>
      <w:r w:rsidR="00681919" w:rsidRPr="00B40CC7">
        <w:rPr>
          <w:sz w:val="22"/>
          <w:szCs w:val="22"/>
        </w:rPr>
        <w:br/>
      </w:r>
      <w:r w:rsidR="00007D57" w:rsidRPr="00B40CC7">
        <w:rPr>
          <w:sz w:val="22"/>
          <w:szCs w:val="22"/>
        </w:rPr>
        <w:t>a celkovým demografickým vývojem ve městě.</w:t>
      </w:r>
      <w:r w:rsidR="00E624F2" w:rsidRPr="00B40CC7">
        <w:rPr>
          <w:sz w:val="22"/>
          <w:szCs w:val="22"/>
        </w:rPr>
        <w:t xml:space="preserve"> Společným cílem </w:t>
      </w:r>
      <w:r w:rsidR="00BC5AB4" w:rsidRPr="00B40CC7">
        <w:rPr>
          <w:sz w:val="22"/>
          <w:szCs w:val="22"/>
        </w:rPr>
        <w:t>zaměstnavatelů</w:t>
      </w:r>
      <w:r w:rsidR="00E624F2" w:rsidRPr="00B40CC7">
        <w:rPr>
          <w:sz w:val="22"/>
          <w:szCs w:val="22"/>
        </w:rPr>
        <w:t xml:space="preserve"> </w:t>
      </w:r>
      <w:r w:rsidR="00BC5AB4" w:rsidRPr="00B40CC7">
        <w:rPr>
          <w:sz w:val="22"/>
          <w:szCs w:val="22"/>
        </w:rPr>
        <w:t>a</w:t>
      </w:r>
      <w:r w:rsidR="00E624F2" w:rsidRPr="00B40CC7">
        <w:rPr>
          <w:sz w:val="22"/>
          <w:szCs w:val="22"/>
        </w:rPr>
        <w:t xml:space="preserve"> </w:t>
      </w:r>
      <w:r w:rsidR="000B4A51" w:rsidRPr="00B40CC7">
        <w:rPr>
          <w:sz w:val="22"/>
          <w:szCs w:val="22"/>
        </w:rPr>
        <w:t>obce</w:t>
      </w:r>
      <w:r w:rsidR="00E624F2" w:rsidRPr="00B40CC7">
        <w:rPr>
          <w:sz w:val="22"/>
          <w:szCs w:val="22"/>
        </w:rPr>
        <w:t xml:space="preserve"> je </w:t>
      </w:r>
      <w:r w:rsidR="00011FD3" w:rsidRPr="00B40CC7">
        <w:rPr>
          <w:sz w:val="22"/>
          <w:szCs w:val="22"/>
        </w:rPr>
        <w:t xml:space="preserve">přilákat, </w:t>
      </w:r>
      <w:r w:rsidR="00E624F2" w:rsidRPr="00B40CC7">
        <w:rPr>
          <w:sz w:val="22"/>
          <w:szCs w:val="22"/>
        </w:rPr>
        <w:t>získat pracovníky a dlouhodobě je udržet</w:t>
      </w:r>
      <w:r w:rsidR="00011FD3" w:rsidRPr="00B40CC7">
        <w:rPr>
          <w:sz w:val="22"/>
          <w:szCs w:val="22"/>
        </w:rPr>
        <w:t xml:space="preserve"> jak v</w:t>
      </w:r>
      <w:r w:rsidR="00BC5AB4" w:rsidRPr="00B40CC7">
        <w:rPr>
          <w:sz w:val="22"/>
          <w:szCs w:val="22"/>
        </w:rPr>
        <w:t> </w:t>
      </w:r>
      <w:r w:rsidR="00011FD3" w:rsidRPr="00B40CC7">
        <w:rPr>
          <w:sz w:val="22"/>
          <w:szCs w:val="22"/>
        </w:rPr>
        <w:t>podniku</w:t>
      </w:r>
      <w:r w:rsidR="00BC5AB4" w:rsidRPr="00B40CC7">
        <w:rPr>
          <w:sz w:val="22"/>
          <w:szCs w:val="22"/>
        </w:rPr>
        <w:t>,</w:t>
      </w:r>
      <w:r w:rsidR="00011FD3" w:rsidRPr="00B40CC7">
        <w:rPr>
          <w:sz w:val="22"/>
          <w:szCs w:val="22"/>
        </w:rPr>
        <w:t xml:space="preserve"> tak ve městě.</w:t>
      </w:r>
      <w:r w:rsidR="00B40939" w:rsidRPr="00B40CC7">
        <w:rPr>
          <w:sz w:val="22"/>
          <w:szCs w:val="22"/>
        </w:rPr>
        <w:t xml:space="preserve"> Tento faktor se však odráží v míře uspokojení potřeb zaměstnanců.</w:t>
      </w:r>
    </w:p>
    <w:p w14:paraId="2F9C3D6C" w14:textId="4A9DB0A0" w:rsidR="003E530F" w:rsidRPr="00B40CC7" w:rsidRDefault="003E530F" w:rsidP="00BD61A4">
      <w:pPr>
        <w:pStyle w:val="Default"/>
        <w:numPr>
          <w:ilvl w:val="0"/>
          <w:numId w:val="20"/>
        </w:numPr>
        <w:spacing w:after="120"/>
        <w:ind w:left="426"/>
        <w:jc w:val="both"/>
        <w:rPr>
          <w:sz w:val="22"/>
          <w:szCs w:val="22"/>
        </w:rPr>
      </w:pPr>
      <w:r w:rsidRPr="00B40CC7">
        <w:rPr>
          <w:b/>
          <w:bCs/>
          <w:sz w:val="22"/>
          <w:szCs w:val="22"/>
        </w:rPr>
        <w:t>Vytvoř</w:t>
      </w:r>
      <w:r w:rsidR="00BA214E" w:rsidRPr="00B40CC7">
        <w:rPr>
          <w:b/>
          <w:bCs/>
          <w:sz w:val="22"/>
          <w:szCs w:val="22"/>
        </w:rPr>
        <w:t>it a prezentovat</w:t>
      </w:r>
      <w:r w:rsidRPr="00B40CC7">
        <w:rPr>
          <w:b/>
          <w:bCs/>
          <w:sz w:val="22"/>
          <w:szCs w:val="22"/>
        </w:rPr>
        <w:t xml:space="preserve"> přívětivost města nejen pro podnikatelské prostředí. </w:t>
      </w:r>
      <w:r w:rsidRPr="00B40CC7">
        <w:rPr>
          <w:b/>
          <w:bCs/>
          <w:iCs/>
          <w:sz w:val="22"/>
          <w:szCs w:val="22"/>
        </w:rPr>
        <w:t xml:space="preserve">Udržet postavení města v rámci regionální i národní ekonomiky, důsledně budovat jeho image jako úspěšného centra rozvíjejících se firem, konkurenceschopného a inovačního podnikání </w:t>
      </w:r>
      <w:r w:rsidRPr="00B40CC7">
        <w:rPr>
          <w:b/>
          <w:bCs/>
          <w:iCs/>
          <w:sz w:val="22"/>
          <w:szCs w:val="22"/>
        </w:rPr>
        <w:br/>
        <w:t xml:space="preserve">a jako zajímavé lokality s perspektivními pracovními příležitostmi a kvalitními podmínkami pro život. </w:t>
      </w:r>
      <w:r w:rsidRPr="00B40CC7">
        <w:rPr>
          <w:sz w:val="22"/>
          <w:szCs w:val="22"/>
        </w:rPr>
        <w:t xml:space="preserve">Město Rožnov pod Radhoštěm musí posilovat image významné podnikatelské lokality, ve které působí několik renomovaných firem, zejména v elektrotechnickém a strojním průmyslu, přičemž tyto společnosti vyvíjí nové výrobky, využívají nejmodernější technologie, nabízí velmi zajímavé pracovní profese pro přilákání nových obyvatel a zaměstnanců včetně těch vysoce kvalifikovaných. </w:t>
      </w:r>
    </w:p>
    <w:p w14:paraId="18A216A8" w14:textId="77777777" w:rsidR="00681919" w:rsidRPr="00B40CC7" w:rsidRDefault="00681919" w:rsidP="00681919">
      <w:pPr>
        <w:pStyle w:val="Odstavecseseznamem"/>
        <w:numPr>
          <w:ilvl w:val="0"/>
          <w:numId w:val="21"/>
        </w:numPr>
        <w:spacing w:after="120"/>
        <w:jc w:val="both"/>
        <w:rPr>
          <w:b/>
          <w:bCs/>
        </w:rPr>
      </w:pPr>
      <w:r w:rsidRPr="00B40CC7">
        <w:t xml:space="preserve">Nastavit a restrukturalizovat webové stránky města tak, aby se staly nejen přehledným, živým a </w:t>
      </w:r>
      <w:r w:rsidRPr="00B40CC7">
        <w:rPr>
          <w:b/>
        </w:rPr>
        <w:t>aktuálním</w:t>
      </w:r>
      <w:r w:rsidRPr="00B40CC7">
        <w:t xml:space="preserve"> zdrojem informací pro občany, návštěvníky a </w:t>
      </w:r>
      <w:r w:rsidRPr="00B40CC7">
        <w:rPr>
          <w:b/>
        </w:rPr>
        <w:t>podnikatele</w:t>
      </w:r>
      <w:r w:rsidRPr="00B40CC7">
        <w:t xml:space="preserve">, ale také rozcestníkem na elektronické nástroje města a poradenským bodem. Webové stránky města by měly obsahovat informačně hodnotnou </w:t>
      </w:r>
      <w:r w:rsidRPr="00B40CC7">
        <w:rPr>
          <w:b/>
        </w:rPr>
        <w:t>sekci pro podnikatele</w:t>
      </w:r>
      <w:r w:rsidRPr="00B40CC7">
        <w:t>:</w:t>
      </w:r>
    </w:p>
    <w:p w14:paraId="1D4BE900" w14:textId="77777777" w:rsidR="00681919" w:rsidRPr="00B40CC7" w:rsidRDefault="00681919" w:rsidP="00681919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 xml:space="preserve">Databáze místních podnikatelů ve městě a okolí (interaktivní a místní katalog) - zveřejnění aktuálních a podrobných informací o podnikatelích působících v obci včetně odkazu na jejich webové stránky/kontakt (viz např. Kunovice: </w:t>
      </w:r>
      <w:hyperlink r:id="rId9" w:history="1">
        <w:r w:rsidRPr="00B40CC7">
          <w:rPr>
            <w:sz w:val="22"/>
            <w:szCs w:val="22"/>
          </w:rPr>
          <w:t>http://www.mesto-kunovice.cz/podnikani/podnikatelske-subjekty/</w:t>
        </w:r>
      </w:hyperlink>
      <w:r w:rsidRPr="00B40CC7">
        <w:rPr>
          <w:sz w:val="22"/>
          <w:szCs w:val="22"/>
        </w:rPr>
        <w:t xml:space="preserve"> nebo Registr podnikatelů města Valašské Klobouky v sekci služby: </w:t>
      </w:r>
      <w:hyperlink r:id="rId10" w:history="1">
        <w:r w:rsidRPr="00B40CC7">
          <w:rPr>
            <w:sz w:val="22"/>
            <w:szCs w:val="22"/>
          </w:rPr>
          <w:t>http://www.valasskeklobouky.cz/sluzby/d-460916/p1=903</w:t>
        </w:r>
      </w:hyperlink>
      <w:r w:rsidRPr="00B40CC7">
        <w:rPr>
          <w:sz w:val="22"/>
          <w:szCs w:val="22"/>
        </w:rPr>
        <w:t>).</w:t>
      </w:r>
    </w:p>
    <w:p w14:paraId="043660CC" w14:textId="77777777" w:rsidR="00681919" w:rsidRPr="00B40CC7" w:rsidRDefault="00681919" w:rsidP="00681919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 xml:space="preserve">Aktuální dopravní informace - informace o aktuálních dopravních událostech, nehodách, omezeních, uzavírkách, objízdných trasách a aktuální hustotě provozu na území města a okolí (viz město Pardubice </w:t>
      </w:r>
      <w:hyperlink r:id="rId11" w:history="1">
        <w:r w:rsidRPr="00B40CC7">
          <w:rPr>
            <w:sz w:val="22"/>
            <w:szCs w:val="22"/>
          </w:rPr>
          <w:t>http://www.pardubice.eu/urad/radnice/odbory-magistratu/odbor-dopravy/aktualni-dopravni-omezeni/</w:t>
        </w:r>
      </w:hyperlink>
      <w:r w:rsidRPr="00B40CC7">
        <w:rPr>
          <w:sz w:val="22"/>
          <w:szCs w:val="22"/>
        </w:rPr>
        <w:t>).</w:t>
      </w:r>
    </w:p>
    <w:p w14:paraId="1BEE1B82" w14:textId="0E84D481" w:rsidR="00681919" w:rsidRPr="00B40CC7" w:rsidRDefault="00681919" w:rsidP="00681919">
      <w:pPr>
        <w:pStyle w:val="Default"/>
        <w:numPr>
          <w:ilvl w:val="1"/>
          <w:numId w:val="19"/>
        </w:numPr>
        <w:spacing w:after="120"/>
        <w:ind w:left="1134"/>
        <w:jc w:val="both"/>
        <w:rPr>
          <w:sz w:val="22"/>
          <w:szCs w:val="22"/>
        </w:rPr>
      </w:pPr>
      <w:r w:rsidRPr="00B40CC7">
        <w:rPr>
          <w:sz w:val="22"/>
          <w:szCs w:val="22"/>
        </w:rPr>
        <w:t>Zpřístupnění relevantních informačních a metodických materiálů pro podnikatele.</w:t>
      </w:r>
    </w:p>
    <w:p w14:paraId="17ED23B1" w14:textId="77777777" w:rsidR="003E530F" w:rsidRPr="00B40CC7" w:rsidRDefault="003E530F" w:rsidP="003E530F">
      <w:pPr>
        <w:pStyle w:val="Odstavecseseznamem"/>
        <w:numPr>
          <w:ilvl w:val="0"/>
          <w:numId w:val="21"/>
        </w:numPr>
        <w:spacing w:after="120"/>
        <w:jc w:val="both"/>
        <w:rPr>
          <w:b/>
          <w:bCs/>
        </w:rPr>
      </w:pPr>
      <w:r w:rsidRPr="00B40CC7">
        <w:t>Připravit a zrealizovat kampaň “</w:t>
      </w:r>
      <w:r w:rsidRPr="00B40CC7">
        <w:rPr>
          <w:b/>
        </w:rPr>
        <w:t>Pracovat a žít v Rožnově pod Radhoštěm</w:t>
      </w:r>
      <w:r w:rsidRPr="00B40CC7">
        <w:t xml:space="preserve">“ s cílem zlepšit vnímání města uvnitř i navenek města. Rožnov prezentovat jako místo, které podporuje moderní technologie, je vstřícné pro mladé perspektivní a vzdělané lidi a nabízí zajímavé pracovní příležitosti, dobré podmínky pro vlastní podnikání a nadstandardní podmínky </w:t>
      </w:r>
      <w:r w:rsidRPr="00B40CC7">
        <w:br/>
        <w:t>pro život. Prvním dílčím krokem by měla být specifikace konkrétních cílových skupin, na které se kampaň zaměří.</w:t>
      </w:r>
    </w:p>
    <w:p w14:paraId="07AF6C5B" w14:textId="57440C85" w:rsidR="003F66BE" w:rsidRPr="00485C72" w:rsidRDefault="003F66BE" w:rsidP="00485C72">
      <w:pPr>
        <w:pStyle w:val="Nadpis2"/>
      </w:pPr>
    </w:p>
    <w:p w14:paraId="06E5FC70" w14:textId="77777777" w:rsidR="006E3D22" w:rsidRDefault="006E3D22" w:rsidP="006E3D22">
      <w:pPr>
        <w:spacing w:after="120"/>
        <w:ind w:left="360"/>
        <w:jc w:val="both"/>
      </w:pPr>
    </w:p>
    <w:p w14:paraId="1FCBD52D" w14:textId="77777777" w:rsidR="00B40CC7" w:rsidRDefault="00B40CC7">
      <w:pPr>
        <w:rPr>
          <w:rFonts w:asciiTheme="majorHAnsi" w:eastAsiaTheme="majorEastAsia" w:hAnsiTheme="majorHAnsi" w:cstheme="majorBidi"/>
          <w:color w:val="2E74B5" w:themeColor="accent1" w:themeShade="BF"/>
          <w:sz w:val="26"/>
          <w:szCs w:val="26"/>
        </w:rPr>
      </w:pPr>
      <w:r>
        <w:br w:type="page"/>
      </w:r>
    </w:p>
    <w:p w14:paraId="50DF79E2" w14:textId="40588AA6" w:rsidR="008D2290" w:rsidRPr="00DA5F73" w:rsidRDefault="0057313D" w:rsidP="00B40CC7">
      <w:pPr>
        <w:pStyle w:val="Nadpis2"/>
      </w:pPr>
      <w:bookmarkStart w:id="11" w:name="_Toc466619479"/>
      <w:r>
        <w:lastRenderedPageBreak/>
        <w:t>NÁVRH OPATŘENÍ MĚSTA ROŽNOV POD RADHOŠTĚM PRO ZLEPŠENÍ HODNOT KRITÉRIÍ V NÁVAZNOSTI NA ANKETU MĚSTO PRO BYZNYS</w:t>
      </w:r>
      <w:bookmarkEnd w:id="11"/>
    </w:p>
    <w:p w14:paraId="7B815BEB" w14:textId="6489AB43" w:rsidR="00AA7F58" w:rsidRDefault="006E3D22" w:rsidP="0050364F">
      <w:pPr>
        <w:pStyle w:val="Default"/>
        <w:spacing w:after="120"/>
        <w:jc w:val="both"/>
        <w:rPr>
          <w:color w:val="auto"/>
          <w:sz w:val="22"/>
          <w:szCs w:val="22"/>
        </w:rPr>
      </w:pPr>
      <w:r w:rsidRPr="00F20F88">
        <w:rPr>
          <w:b/>
        </w:rPr>
        <w:t xml:space="preserve">Tabulka: </w:t>
      </w:r>
      <w:r w:rsidR="008D2290">
        <w:rPr>
          <w:b/>
        </w:rPr>
        <w:t>N</w:t>
      </w:r>
      <w:r>
        <w:rPr>
          <w:b/>
        </w:rPr>
        <w:t>avržená opatření k jednotlivým kritériím</w:t>
      </w:r>
      <w:r w:rsidR="003E0F98">
        <w:rPr>
          <w:rStyle w:val="Znakapoznpodarou"/>
          <w:b/>
        </w:rPr>
        <w:footnoteReference w:id="11"/>
      </w:r>
    </w:p>
    <w:tbl>
      <w:tblPr>
        <w:tblW w:w="11011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670"/>
        <w:gridCol w:w="1608"/>
        <w:gridCol w:w="6733"/>
      </w:tblGrid>
      <w:tr w:rsidR="00FC6EBA" w:rsidRPr="005425B8" w14:paraId="25123124" w14:textId="77777777" w:rsidTr="003E0F98">
        <w:trPr>
          <w:trHeight w:val="329"/>
          <w:jc w:val="center"/>
        </w:trPr>
        <w:tc>
          <w:tcPr>
            <w:tcW w:w="267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580C3A" w14:textId="77777777" w:rsidR="00FC6EBA" w:rsidRPr="00FC6EBA" w:rsidRDefault="00FC6EBA" w:rsidP="00FC6EBA">
            <w:pPr>
              <w:spacing w:after="0" w:line="240" w:lineRule="auto"/>
              <w:ind w:left="62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Název kritéria</w:t>
            </w:r>
          </w:p>
        </w:tc>
        <w:tc>
          <w:tcPr>
            <w:tcW w:w="1608" w:type="dxa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31DDAEE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Míra ovlivnitelnosti Město RpR</w:t>
            </w:r>
          </w:p>
        </w:tc>
        <w:tc>
          <w:tcPr>
            <w:tcW w:w="6733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08B8FA3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Komentář – možné kroky ke zlepšení</w:t>
            </w:r>
          </w:p>
        </w:tc>
      </w:tr>
      <w:tr w:rsidR="00FC6EBA" w:rsidRPr="005425B8" w14:paraId="6DD8E219" w14:textId="77777777" w:rsidTr="003E0F98">
        <w:trPr>
          <w:trHeight w:val="336"/>
          <w:jc w:val="center"/>
        </w:trPr>
        <w:tc>
          <w:tcPr>
            <w:tcW w:w="267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14:paraId="45F3EC2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45F405B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(0 nelze ovlivnit, 5 lze ovlivnit)</w:t>
            </w:r>
          </w:p>
        </w:tc>
        <w:tc>
          <w:tcPr>
            <w:tcW w:w="6733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D8D3938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</w:tr>
      <w:tr w:rsidR="00FC6EBA" w:rsidRPr="005425B8" w14:paraId="2642A541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66C13C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Podíl podnikatelů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320508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72F7C4B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Administrativní poradentství pro FO podnikající</w:t>
            </w:r>
          </w:p>
        </w:tc>
      </w:tr>
      <w:tr w:rsidR="00FC6EBA" w:rsidRPr="005425B8" w14:paraId="1D5B2C50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A835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Podíl právnických osob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6F3364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513381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24A184FE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FB2C2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Růst ekonomických subjektů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7F3C27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9336B2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1ED8E686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77B9F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Podíl velkých zaměstnavatelů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FCFB59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43387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53C3B843" w14:textId="77777777" w:rsidTr="003E0F98">
        <w:trPr>
          <w:trHeight w:val="440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0614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Stabilita krajiny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D0F21A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E49F64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7F2E7AB8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0C2C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Znečištění ovzduší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5CA95F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3DDA6A58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Příprava projektu "Monitoring ovzduší"</w:t>
            </w:r>
          </w:p>
        </w:tc>
      </w:tr>
      <w:tr w:rsidR="00FC6EBA" w:rsidRPr="005425B8" w14:paraId="6B567160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6F35C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Dálniční dostupnost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FB0028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E41BF5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69EC3FE5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486AF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Lékařská péče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AE0FF6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3A70809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43459FBA" w14:textId="77777777" w:rsidTr="003E0F98">
        <w:trPr>
          <w:trHeight w:val="238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5C337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Ceny stavebních pozemků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F64A7D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7946723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Cena daná trhem (více faktorů)</w:t>
            </w:r>
          </w:p>
        </w:tc>
      </w:tr>
      <w:tr w:rsidR="00FC6EBA" w:rsidRPr="005425B8" w14:paraId="00094C4B" w14:textId="77777777" w:rsidTr="003E0F98">
        <w:trPr>
          <w:trHeight w:val="219"/>
          <w:jc w:val="center"/>
        </w:trPr>
        <w:tc>
          <w:tcPr>
            <w:tcW w:w="26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0D7FA1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Ceny bytů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6F899D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8FF2A5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Město v majetku pouze malý počet bytů</w:t>
            </w:r>
          </w:p>
        </w:tc>
      </w:tr>
      <w:tr w:rsidR="00FC6EBA" w:rsidRPr="005425B8" w14:paraId="645CE045" w14:textId="77777777" w:rsidTr="003E0F98">
        <w:trPr>
          <w:trHeight w:val="136"/>
          <w:jc w:val="center"/>
        </w:trPr>
        <w:tc>
          <w:tcPr>
            <w:tcW w:w="26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07B2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1A91E281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9AB1BF8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Cena daná trhem (více faktorů)</w:t>
            </w:r>
          </w:p>
        </w:tc>
      </w:tr>
      <w:tr w:rsidR="00FC6EBA" w:rsidRPr="005425B8" w14:paraId="56BF459D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4957A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Přírůstek obyvatel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D4D65D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42306C80" w14:textId="40045499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Bonusy pro občany (školky, parkování,</w:t>
            </w:r>
            <w:r w:rsidRPr="005425B8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 xml:space="preserve"> </w:t>
            </w: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atd.)</w:t>
            </w:r>
          </w:p>
        </w:tc>
      </w:tr>
      <w:tr w:rsidR="00FC6EBA" w:rsidRPr="005425B8" w14:paraId="7EFD0740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E6D1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Nezaměstnanost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13DCC0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6087F01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7B34903E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C23CD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Nezaměstnanost mladých lidí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4D8FDB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4C949568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Projekty zaměstnanosti, spolupráce ÚP, škol a podniků</w:t>
            </w:r>
          </w:p>
        </w:tc>
      </w:tr>
      <w:tr w:rsidR="00FC6EBA" w:rsidRPr="005425B8" w14:paraId="4B999DE0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8E961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Dlouhodobě nezaměstnaní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2958F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74F08E8D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VPP, SUPM, stáže</w:t>
            </w:r>
          </w:p>
        </w:tc>
      </w:tr>
      <w:tr w:rsidR="00FC6EBA" w:rsidRPr="005425B8" w14:paraId="337F608F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A6E8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Konkurence na pracovním trhu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37F75E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4019A944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Zprostředkování spolupráce škol, podniků a ÚP</w:t>
            </w:r>
          </w:p>
        </w:tc>
      </w:tr>
      <w:tr w:rsidR="00FC6EBA" w:rsidRPr="005425B8" w14:paraId="2BD60767" w14:textId="77777777" w:rsidTr="003E0F98">
        <w:trPr>
          <w:trHeight w:val="219"/>
          <w:jc w:val="center"/>
        </w:trPr>
        <w:tc>
          <w:tcPr>
            <w:tcW w:w="2670" w:type="dxa"/>
            <w:vMerge w:val="restar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A81309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Odborné vzdělávání</w:t>
            </w:r>
          </w:p>
        </w:tc>
        <w:tc>
          <w:tcPr>
            <w:tcW w:w="160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C158C3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02770A62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Technický jarmark, spolupráce firmy/školy/město, stáže</w:t>
            </w:r>
          </w:p>
        </w:tc>
      </w:tr>
      <w:tr w:rsidR="00FC6EBA" w:rsidRPr="005425B8" w14:paraId="5EB7A0F1" w14:textId="77777777" w:rsidTr="003E0F98">
        <w:trPr>
          <w:trHeight w:val="219"/>
          <w:jc w:val="center"/>
        </w:trPr>
        <w:tc>
          <w:tcPr>
            <w:tcW w:w="26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E6BDEE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6E7F2392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1E8490E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Město mediátorem mezi krajem a podniky</w:t>
            </w:r>
          </w:p>
        </w:tc>
      </w:tr>
      <w:tr w:rsidR="00FC6EBA" w:rsidRPr="005425B8" w14:paraId="0D22FA13" w14:textId="77777777" w:rsidTr="003E0F98">
        <w:trPr>
          <w:trHeight w:val="219"/>
          <w:jc w:val="center"/>
        </w:trPr>
        <w:tc>
          <w:tcPr>
            <w:tcW w:w="2670" w:type="dxa"/>
            <w:vMerge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A63224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160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14:paraId="544F695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0589A8F2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Snaha podniků o založení/zřízení soukromých firemních škol/učilišť/VOŠ</w:t>
            </w:r>
          </w:p>
        </w:tc>
      </w:tr>
      <w:tr w:rsidR="00FC6EBA" w:rsidRPr="005425B8" w14:paraId="1FEB463A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05A2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Mzdy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4A41A28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68C502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388C476B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F1EE0C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EU dotace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5C8A06AB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362EB2C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Snaha o maximalizaci čerpání</w:t>
            </w:r>
          </w:p>
        </w:tc>
      </w:tr>
      <w:tr w:rsidR="00FC6EBA" w:rsidRPr="005425B8" w14:paraId="65536582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C9B4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Kapitálové výdaje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388DAB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29FBE4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69DEB9AA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A2383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Podpora veřejné dopravy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8556C40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2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26C1A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5B07B3A6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5A4D9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 xml:space="preserve">Likvidita 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8699F4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DCCF60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4F1C57CC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D539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iRating CCB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315E9F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0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E07DFAA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2592AB27" w14:textId="77777777" w:rsidTr="003E0F98">
        <w:trPr>
          <w:trHeight w:val="32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0FB3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Dluhová služba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4277D5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EFC0682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Snaha o postupné snižování dluhové služby, nevýhodné podmínky pro dorovnání úvěru</w:t>
            </w:r>
          </w:p>
        </w:tc>
      </w:tr>
      <w:tr w:rsidR="00FC6EBA" w:rsidRPr="005425B8" w14:paraId="7FC5496C" w14:textId="77777777" w:rsidTr="003E0F98">
        <w:trPr>
          <w:trHeight w:val="32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6BCCFD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Podpora webových stránek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1C7A8332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4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2307DD6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Vytvoření sekce pro podnikatele: katalog firem, aktuální dopravní informace</w:t>
            </w:r>
          </w:p>
        </w:tc>
      </w:tr>
      <w:tr w:rsidR="00FC6EBA" w:rsidRPr="005425B8" w14:paraId="0BDB6B74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E9EBD5A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Elektronická komunikace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7E18B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9945DB3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0A019B51" w14:textId="77777777" w:rsidTr="003E0F98">
        <w:trPr>
          <w:trHeight w:val="440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BB6094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Scóring úředních hodin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C5D9F1"/>
            <w:noWrap/>
            <w:vAlign w:val="center"/>
            <w:hideMark/>
          </w:tcPr>
          <w:p w14:paraId="49166CE7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7C5CAA63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Prodloužení úředních hodin - pondělí, středa do 19:00, přidat nabídku možnosti domluvit se mimo úřední hodiny</w:t>
            </w:r>
          </w:p>
        </w:tc>
      </w:tr>
      <w:tr w:rsidR="00FC6EBA" w:rsidRPr="005425B8" w14:paraId="0C373A42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B035EF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Cena vodného a stočného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535ED9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2C6A7C81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Snaha o vyjednání podmínek s VaK</w:t>
            </w:r>
          </w:p>
        </w:tc>
      </w:tr>
      <w:tr w:rsidR="00FC6EBA" w:rsidRPr="005425B8" w14:paraId="2391AC06" w14:textId="77777777" w:rsidTr="003E0F98">
        <w:trPr>
          <w:trHeight w:val="136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29DD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color w:val="000000"/>
                <w:sz w:val="18"/>
                <w:szCs w:val="18"/>
                <w:lang w:eastAsia="cs-CZ"/>
              </w:rPr>
              <w:t>Počet dětí ve třídě na ZŠ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B01FE5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Cs/>
                <w:color w:val="000000"/>
                <w:sz w:val="18"/>
                <w:szCs w:val="18"/>
                <w:lang w:eastAsia="cs-CZ"/>
              </w:rPr>
              <w:t>1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AC49B9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 </w:t>
            </w:r>
          </w:p>
        </w:tc>
      </w:tr>
      <w:tr w:rsidR="00FC6EBA" w:rsidRPr="005425B8" w14:paraId="263EE7D8" w14:textId="77777777" w:rsidTr="003E0F98">
        <w:trPr>
          <w:trHeight w:val="440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81368D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TIC/MIC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9432BC7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FFCC"/>
            <w:vAlign w:val="center"/>
            <w:hideMark/>
          </w:tcPr>
          <w:p w14:paraId="50F370E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Maximální možné nastavení vyhovující potřebám turistů a zaměstnanců</w:t>
            </w:r>
          </w:p>
        </w:tc>
      </w:tr>
      <w:tr w:rsidR="00FC6EBA" w:rsidRPr="005425B8" w14:paraId="322557E1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11D7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Poplatek za pobyt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C17556E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36353454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C6EBA" w:rsidRPr="005425B8" w14:paraId="6F7E29DA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A912A7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Poplatek za stánek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60D2B2E8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3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0E265456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C6EBA" w:rsidRPr="005425B8" w14:paraId="327A9C73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187C64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Poplatek za předzahrádku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4862CA27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10F21775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Změna neefektivní, neekonomická</w:t>
            </w:r>
          </w:p>
        </w:tc>
      </w:tr>
      <w:tr w:rsidR="00FC6EBA" w:rsidRPr="005425B8" w14:paraId="1E80036B" w14:textId="77777777" w:rsidTr="003E0F98">
        <w:trPr>
          <w:trHeight w:val="219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0C36B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Poplatek ze vstupného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D9D9D9"/>
            <w:noWrap/>
            <w:vAlign w:val="center"/>
            <w:hideMark/>
          </w:tcPr>
          <w:p w14:paraId="3E2A254E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000000" w:fill="D9D9D9"/>
            <w:vAlign w:val="center"/>
            <w:hideMark/>
          </w:tcPr>
          <w:p w14:paraId="71E5F8A0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Není třeba změny – nastavení dle tržních cen</w:t>
            </w:r>
          </w:p>
        </w:tc>
      </w:tr>
      <w:tr w:rsidR="00FC6EBA" w:rsidRPr="005425B8" w14:paraId="28FF7A56" w14:textId="77777777" w:rsidTr="003E0F98">
        <w:trPr>
          <w:trHeight w:val="225"/>
          <w:jc w:val="center"/>
        </w:trPr>
        <w:tc>
          <w:tcPr>
            <w:tcW w:w="2670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0FEBED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Daň z nemovitosti</w:t>
            </w:r>
          </w:p>
        </w:tc>
        <w:tc>
          <w:tcPr>
            <w:tcW w:w="16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DBDBDB"/>
            <w:noWrap/>
            <w:vAlign w:val="center"/>
            <w:hideMark/>
          </w:tcPr>
          <w:p w14:paraId="77E8DEE3" w14:textId="77777777" w:rsidR="00FC6EBA" w:rsidRPr="00FC6EBA" w:rsidRDefault="00FC6EBA" w:rsidP="00FC6EBA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5</w:t>
            </w:r>
          </w:p>
        </w:tc>
        <w:tc>
          <w:tcPr>
            <w:tcW w:w="673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DBDBDB"/>
            <w:vAlign w:val="center"/>
            <w:hideMark/>
          </w:tcPr>
          <w:p w14:paraId="3BBBA6EC" w14:textId="77777777" w:rsidR="00FC6EBA" w:rsidRPr="00FC6EBA" w:rsidRDefault="00FC6EBA" w:rsidP="00FC6EBA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</w:pPr>
            <w:r w:rsidRPr="00FC6EBA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cs-CZ"/>
              </w:rPr>
              <w:t>Změna neefektivní, neekonomická</w:t>
            </w:r>
          </w:p>
        </w:tc>
      </w:tr>
    </w:tbl>
    <w:p w14:paraId="0B9E1F11" w14:textId="578E79BA" w:rsidR="00295C8E" w:rsidRDefault="00295C8E" w:rsidP="00295C8E">
      <w:pPr>
        <w:shd w:val="clear" w:color="auto" w:fill="FFFFFF" w:themeFill="background1"/>
        <w:spacing w:after="120"/>
        <w:jc w:val="both"/>
      </w:pPr>
      <w:r w:rsidRPr="0014559F">
        <w:t xml:space="preserve">Legenda: </w:t>
      </w:r>
    </w:p>
    <w:p w14:paraId="321EE3E5" w14:textId="77777777" w:rsidR="00295C8E" w:rsidRPr="00FD72CE" w:rsidRDefault="00295C8E" w:rsidP="00295C8E">
      <w:pPr>
        <w:shd w:val="clear" w:color="auto" w:fill="FFFFFF" w:themeFill="background1"/>
        <w:spacing w:after="120"/>
        <w:jc w:val="both"/>
      </w:pPr>
      <w:r w:rsidRPr="00FD72CE">
        <w:rPr>
          <w:shd w:val="clear" w:color="auto" w:fill="D9E2F3" w:themeFill="accent5" w:themeFillTint="33"/>
        </w:rPr>
        <w:t>modře podbarvena pole, která může město ovlivnit a podnikne kroky pro jejich zlepšení či zefektivnění</w:t>
      </w:r>
    </w:p>
    <w:p w14:paraId="66199FC8" w14:textId="18F11DC1" w:rsidR="00295C8E" w:rsidRDefault="00295C8E" w:rsidP="00295C8E">
      <w:pPr>
        <w:shd w:val="clear" w:color="auto" w:fill="FFFFFF" w:themeFill="background1"/>
        <w:spacing w:after="120"/>
        <w:jc w:val="both"/>
        <w:rPr>
          <w:shd w:val="clear" w:color="auto" w:fill="DBDBDB" w:themeFill="accent3" w:themeFillTint="66"/>
        </w:rPr>
      </w:pPr>
      <w:r w:rsidRPr="00FD72CE">
        <w:rPr>
          <w:shd w:val="clear" w:color="auto" w:fill="DBDBDB" w:themeFill="accent3" w:themeFillTint="66"/>
        </w:rPr>
        <w:t>šedě podbarvena pole, která sice město ovlivnit může</w:t>
      </w:r>
      <w:r>
        <w:rPr>
          <w:shd w:val="clear" w:color="auto" w:fill="DBDBDB" w:themeFill="accent3" w:themeFillTint="66"/>
        </w:rPr>
        <w:t xml:space="preserve">, </w:t>
      </w:r>
      <w:r w:rsidRPr="00FD72CE">
        <w:rPr>
          <w:shd w:val="clear" w:color="auto" w:fill="DBDBDB" w:themeFill="accent3" w:themeFillTint="66"/>
        </w:rPr>
        <w:t xml:space="preserve">není to </w:t>
      </w:r>
      <w:r>
        <w:rPr>
          <w:shd w:val="clear" w:color="auto" w:fill="DBDBDB" w:themeFill="accent3" w:themeFillTint="66"/>
        </w:rPr>
        <w:t xml:space="preserve">však </w:t>
      </w:r>
      <w:r w:rsidR="003F66BE">
        <w:rPr>
          <w:shd w:val="clear" w:color="auto" w:fill="DBDBDB" w:themeFill="accent3" w:themeFillTint="66"/>
        </w:rPr>
        <w:t>pro něj efektivní</w:t>
      </w:r>
    </w:p>
    <w:p w14:paraId="0C4C4470" w14:textId="750F3E9D" w:rsidR="00295C8E" w:rsidRPr="00FD72CE" w:rsidRDefault="00E77C94" w:rsidP="00B13DC2">
      <w:pPr>
        <w:shd w:val="clear" w:color="auto" w:fill="99FFCC"/>
        <w:spacing w:after="120"/>
        <w:jc w:val="both"/>
      </w:pPr>
      <w:r>
        <w:t>zeleně podbarvena pole s navrženými opatřeními pro zlepšení hodnot v jednotlivých kritériích</w:t>
      </w:r>
      <w:r w:rsidR="003F66BE">
        <w:t>.</w:t>
      </w:r>
    </w:p>
    <w:p w14:paraId="5CF7500A" w14:textId="4774EA33" w:rsidR="004157A2" w:rsidRPr="00B40CC7" w:rsidRDefault="00B90583" w:rsidP="00B40CC7">
      <w:pPr>
        <w:pStyle w:val="Nadpis1"/>
      </w:pPr>
      <w:bookmarkStart w:id="12" w:name="_Toc466619480"/>
      <w:r w:rsidRPr="00B90583">
        <w:lastRenderedPageBreak/>
        <w:t>SHRNUTÍ -</w:t>
      </w:r>
      <w:r>
        <w:rPr>
          <w:sz w:val="22"/>
          <w:szCs w:val="22"/>
        </w:rPr>
        <w:t xml:space="preserve"> </w:t>
      </w:r>
      <w:r w:rsidR="004157A2">
        <w:rPr>
          <w:sz w:val="22"/>
          <w:szCs w:val="22"/>
        </w:rPr>
        <w:t xml:space="preserve"> </w:t>
      </w:r>
      <w:r>
        <w:t>CESTA K</w:t>
      </w:r>
      <w:r w:rsidR="005A4B17">
        <w:t> </w:t>
      </w:r>
      <w:r w:rsidRPr="004B0529">
        <w:t>PŘÍVĚTIVOSTI</w:t>
      </w:r>
      <w:bookmarkEnd w:id="12"/>
    </w:p>
    <w:p w14:paraId="61D18FF2" w14:textId="63E29B0F" w:rsidR="000E0476" w:rsidRDefault="000E0476" w:rsidP="00AF2F38">
      <w:pPr>
        <w:jc w:val="both"/>
      </w:pPr>
      <w:r>
        <w:t xml:space="preserve">Město je jeden z mnoha aktérů ovlivňujících podnikatelské prostředí v dané oblasti/obci. </w:t>
      </w:r>
      <w:r w:rsidR="00AF2F38">
        <w:t>Kvalita podnikatelského prostředí je z velké míry</w:t>
      </w:r>
      <w:r w:rsidR="00AF2F38" w:rsidRPr="00AF2F38">
        <w:t xml:space="preserve"> </w:t>
      </w:r>
      <w:r w:rsidR="00AF2F38">
        <w:t xml:space="preserve">dána neměnnými podmínkami, jako jsou lokalizace, dostupnost, přírodní podmínky či historický vývoj. </w:t>
      </w:r>
      <w:r w:rsidR="00C72253">
        <w:t>Město</w:t>
      </w:r>
      <w:r w:rsidR="00AF2F38">
        <w:t xml:space="preserve"> ale</w:t>
      </w:r>
      <w:r w:rsidR="00C72253">
        <w:t xml:space="preserve"> může </w:t>
      </w:r>
      <w:r w:rsidR="00AF2F38">
        <w:t xml:space="preserve">pracovat především na otevřenosti vůči místním podnikům a podnikatelské sféře jako takové, a nabídnout jim tak přívětivé podmínky </w:t>
      </w:r>
      <w:r w:rsidR="00B40CC7">
        <w:br/>
      </w:r>
      <w:r w:rsidR="00AF2F38">
        <w:t xml:space="preserve">pro </w:t>
      </w:r>
      <w:r w:rsidR="00462B94">
        <w:t xml:space="preserve">samovolný </w:t>
      </w:r>
      <w:r w:rsidR="00AF2F38">
        <w:t xml:space="preserve">chod a rozvoj. </w:t>
      </w:r>
    </w:p>
    <w:p w14:paraId="1A0871F4" w14:textId="1B126EFC" w:rsidR="003D081B" w:rsidRDefault="00AF2F38" w:rsidP="00AF2F38">
      <w:pPr>
        <w:jc w:val="both"/>
      </w:pPr>
      <w:r>
        <w:t xml:space="preserve">Analýza podnikatelské přívětivosti města Rožnov pod Radhoštěm pro podnikatelské prostředí identifikovala kroky, </w:t>
      </w:r>
      <w:r w:rsidR="003D081B">
        <w:t>jakými by se měl Rožnov ubírat pro zlepšení v této oblasti. Tyto kroky lze rozdělit na 3 kategorie</w:t>
      </w:r>
      <w:r w:rsidR="0014111E">
        <w:t>, z nich třetí obsahuje doporučené opatření k realizaci</w:t>
      </w:r>
      <w:r w:rsidR="003D081B">
        <w:t>:</w:t>
      </w:r>
    </w:p>
    <w:p w14:paraId="57110508" w14:textId="4B785F08" w:rsidR="00462B94" w:rsidRDefault="003D081B" w:rsidP="003D081B">
      <w:pPr>
        <w:pStyle w:val="Odstavecseseznamem"/>
        <w:numPr>
          <w:ilvl w:val="0"/>
          <w:numId w:val="30"/>
        </w:numPr>
        <w:jc w:val="both"/>
      </w:pPr>
      <w:r>
        <w:t xml:space="preserve">Opatření, která při jejich zavedení zlepší hodnocení v rámci podnikatelské přívětivosti, nejsou však pro město vhodná ani efektivní, naopak mohou vést k snížení příjmů města. Jsou </w:t>
      </w:r>
      <w:r w:rsidR="00B40CC7">
        <w:br/>
      </w:r>
      <w:r>
        <w:t>to opatření s cílem snížení poplatků</w:t>
      </w:r>
      <w:r w:rsidR="00462B94">
        <w:t xml:space="preserve"> převážně v oblasti cestovního ruchu:</w:t>
      </w:r>
    </w:p>
    <w:p w14:paraId="3C0E3B1C" w14:textId="77777777" w:rsidR="00462B94" w:rsidRDefault="00462B94" w:rsidP="00462B94">
      <w:pPr>
        <w:pStyle w:val="Odstavecseseznamem"/>
        <w:numPr>
          <w:ilvl w:val="0"/>
          <w:numId w:val="21"/>
        </w:numPr>
        <w:ind w:left="1134"/>
        <w:jc w:val="both"/>
      </w:pPr>
      <w:r>
        <w:t>Poplatek za stánek</w:t>
      </w:r>
    </w:p>
    <w:p w14:paraId="6D1FDF46" w14:textId="77777777" w:rsidR="00462B94" w:rsidRDefault="00462B94" w:rsidP="00462B94">
      <w:pPr>
        <w:pStyle w:val="Odstavecseseznamem"/>
        <w:numPr>
          <w:ilvl w:val="0"/>
          <w:numId w:val="21"/>
        </w:numPr>
        <w:ind w:left="1134"/>
        <w:jc w:val="both"/>
      </w:pPr>
      <w:r>
        <w:t>Poplatek za předzahrádku</w:t>
      </w:r>
    </w:p>
    <w:p w14:paraId="469F26DC" w14:textId="77777777" w:rsidR="00462B94" w:rsidRDefault="00462B94" w:rsidP="00462B94">
      <w:pPr>
        <w:pStyle w:val="Odstavecseseznamem"/>
        <w:numPr>
          <w:ilvl w:val="0"/>
          <w:numId w:val="21"/>
        </w:numPr>
        <w:ind w:left="1134"/>
        <w:jc w:val="both"/>
      </w:pPr>
      <w:r>
        <w:t>Poplatek za pobyt</w:t>
      </w:r>
    </w:p>
    <w:p w14:paraId="1E32B8FF" w14:textId="7E418C8D" w:rsidR="00AF2F38" w:rsidRDefault="00462B94" w:rsidP="00462B94">
      <w:pPr>
        <w:pStyle w:val="Odstavecseseznamem"/>
        <w:numPr>
          <w:ilvl w:val="0"/>
          <w:numId w:val="21"/>
        </w:numPr>
        <w:ind w:left="1134"/>
        <w:jc w:val="both"/>
      </w:pPr>
      <w:r>
        <w:t>Daň z nemovitostí</w:t>
      </w:r>
    </w:p>
    <w:p w14:paraId="3173D6E5" w14:textId="77777777" w:rsidR="00462B94" w:rsidRDefault="00462B94" w:rsidP="00462B94">
      <w:pPr>
        <w:pStyle w:val="Odstavecseseznamem"/>
        <w:ind w:left="1134"/>
        <w:jc w:val="both"/>
      </w:pPr>
    </w:p>
    <w:p w14:paraId="237B8F83" w14:textId="528B779B" w:rsidR="003D081B" w:rsidRDefault="003D081B" w:rsidP="003D081B">
      <w:pPr>
        <w:pStyle w:val="Odstavecseseznamem"/>
        <w:numPr>
          <w:ilvl w:val="0"/>
          <w:numId w:val="30"/>
        </w:numPr>
        <w:jc w:val="both"/>
      </w:pPr>
      <w:r>
        <w:t xml:space="preserve">Dále opatření, která jsou dle dobré praxe z jiných měst funkční a jsou aplikovatelná také </w:t>
      </w:r>
      <w:r w:rsidR="00B40CC7">
        <w:br/>
      </w:r>
      <w:r>
        <w:t>na Rožnov pod Radhoštěm, vyžadují však vysoké nároky na realizaci</w:t>
      </w:r>
      <w:r w:rsidR="00DE122C">
        <w:t xml:space="preserve"> (personální, finanční, časové). Je proto nutné takovéto opatření </w:t>
      </w:r>
      <w:r w:rsidR="00462B94">
        <w:t xml:space="preserve">spíše </w:t>
      </w:r>
      <w:r w:rsidR="00DE122C">
        <w:t>zvážit a nalézt vhodnou cestu a rozsah</w:t>
      </w:r>
      <w:r w:rsidR="00462B94">
        <w:t xml:space="preserve"> s ohledem na možnosti města</w:t>
      </w:r>
      <w:r w:rsidR="00DE122C">
        <w:t>:</w:t>
      </w:r>
    </w:p>
    <w:p w14:paraId="1272DE28" w14:textId="232723D3" w:rsidR="00DE122C" w:rsidRDefault="00DE122C" w:rsidP="00DE122C">
      <w:pPr>
        <w:pStyle w:val="Odstavecseseznamem"/>
        <w:numPr>
          <w:ilvl w:val="0"/>
          <w:numId w:val="33"/>
        </w:numPr>
        <w:ind w:left="1134"/>
        <w:jc w:val="both"/>
      </w:pPr>
      <w:r>
        <w:t>Organizace tematických setkání zástupců významných aktérů ve městě (město, firmy, školy, neziskové organizace, orgány státní správy)</w:t>
      </w:r>
    </w:p>
    <w:p w14:paraId="7CA45B2D" w14:textId="35BAF872" w:rsidR="00DE122C" w:rsidRDefault="00DE122C" w:rsidP="00DE122C">
      <w:pPr>
        <w:pStyle w:val="Odstavecseseznamem"/>
        <w:numPr>
          <w:ilvl w:val="0"/>
          <w:numId w:val="33"/>
        </w:numPr>
        <w:ind w:left="1134"/>
        <w:jc w:val="both"/>
      </w:pPr>
      <w:r>
        <w:t>Spolupráce firem, škol a úřadu práce a realizace projektů pro zvýšení zaměstnanosti především mladých lidí</w:t>
      </w:r>
    </w:p>
    <w:p w14:paraId="170E4547" w14:textId="77777777" w:rsidR="00DE122C" w:rsidRDefault="00DE122C" w:rsidP="00DE122C">
      <w:pPr>
        <w:pStyle w:val="Odstavecseseznamem"/>
        <w:numPr>
          <w:ilvl w:val="0"/>
          <w:numId w:val="33"/>
        </w:numPr>
        <w:ind w:left="1134"/>
        <w:jc w:val="both"/>
      </w:pPr>
      <w:r>
        <w:t>Příprava a realizace kampaně „Pracovat a žít v Rožnově pod Radhoštěm“</w:t>
      </w:r>
    </w:p>
    <w:p w14:paraId="7673ED1B" w14:textId="70E66A5D" w:rsidR="003A724B" w:rsidRDefault="00DE122C" w:rsidP="003A724B">
      <w:pPr>
        <w:pStyle w:val="Odstavecseseznamem"/>
        <w:numPr>
          <w:ilvl w:val="0"/>
          <w:numId w:val="33"/>
        </w:numPr>
        <w:ind w:left="1134"/>
        <w:jc w:val="both"/>
      </w:pPr>
      <w:r>
        <w:t xml:space="preserve">Prodloužení či úprava úředních hodin úřadu na základě potřeb a možností </w:t>
      </w:r>
      <w:r w:rsidR="001E415C">
        <w:t xml:space="preserve">uživatelů </w:t>
      </w:r>
      <w:r w:rsidR="00B40CC7">
        <w:br/>
      </w:r>
      <w:r>
        <w:t xml:space="preserve">či </w:t>
      </w:r>
      <w:r w:rsidR="001E415C">
        <w:t>nabídka možnosti domluvení schůzky mimo vymezené úřední hodiny</w:t>
      </w:r>
    </w:p>
    <w:p w14:paraId="37203A7C" w14:textId="77777777" w:rsidR="003A724B" w:rsidRDefault="003A724B" w:rsidP="003A724B">
      <w:pPr>
        <w:pStyle w:val="Odstavecseseznamem"/>
        <w:ind w:left="1134"/>
        <w:jc w:val="both"/>
      </w:pPr>
    </w:p>
    <w:p w14:paraId="4CC4F9E5" w14:textId="1AA0E05F" w:rsidR="00DE122C" w:rsidRPr="00A275EF" w:rsidRDefault="006D4B8A" w:rsidP="003D081B">
      <w:pPr>
        <w:pStyle w:val="Odstavecseseznamem"/>
        <w:numPr>
          <w:ilvl w:val="0"/>
          <w:numId w:val="30"/>
        </w:numPr>
        <w:jc w:val="both"/>
        <w:rPr>
          <w:b/>
        </w:rPr>
      </w:pPr>
      <w:r>
        <w:rPr>
          <w:b/>
        </w:rPr>
        <w:t>Třetí</w:t>
      </w:r>
      <w:r w:rsidR="001E415C" w:rsidRPr="00A275EF">
        <w:rPr>
          <w:b/>
        </w:rPr>
        <w:t xml:space="preserve"> kategorie obsahuje opatření</w:t>
      </w:r>
      <w:r>
        <w:rPr>
          <w:b/>
        </w:rPr>
        <w:t xml:space="preserve"> doporučené k realizaci</w:t>
      </w:r>
      <w:r w:rsidR="001E415C" w:rsidRPr="00A275EF">
        <w:rPr>
          <w:b/>
        </w:rPr>
        <w:t>, kter</w:t>
      </w:r>
      <w:r>
        <w:rPr>
          <w:b/>
        </w:rPr>
        <w:t>á</w:t>
      </w:r>
      <w:r w:rsidR="001E415C" w:rsidRPr="00A275EF">
        <w:rPr>
          <w:b/>
        </w:rPr>
        <w:t xml:space="preserve"> vyplynul</w:t>
      </w:r>
      <w:r>
        <w:rPr>
          <w:b/>
        </w:rPr>
        <w:t>a</w:t>
      </w:r>
      <w:r w:rsidR="001E415C" w:rsidRPr="00A275EF">
        <w:rPr>
          <w:b/>
        </w:rPr>
        <w:t xml:space="preserve"> z analýzy jako </w:t>
      </w:r>
      <w:r w:rsidR="003C7BBA">
        <w:rPr>
          <w:b/>
        </w:rPr>
        <w:br/>
      </w:r>
      <w:r w:rsidR="001E415C" w:rsidRPr="00A275EF">
        <w:rPr>
          <w:b/>
        </w:rPr>
        <w:t xml:space="preserve">pro město Rožnov pod Radhoštěm </w:t>
      </w:r>
      <w:r>
        <w:rPr>
          <w:b/>
        </w:rPr>
        <w:t>nejvíce</w:t>
      </w:r>
      <w:r w:rsidR="003A724B" w:rsidRPr="00A275EF">
        <w:rPr>
          <w:b/>
        </w:rPr>
        <w:t xml:space="preserve"> </w:t>
      </w:r>
      <w:r w:rsidR="003C7BBA">
        <w:rPr>
          <w:b/>
        </w:rPr>
        <w:t xml:space="preserve">efektivní a </w:t>
      </w:r>
      <w:r w:rsidR="003A724B" w:rsidRPr="00A275EF">
        <w:rPr>
          <w:b/>
        </w:rPr>
        <w:t>přínosn</w:t>
      </w:r>
      <w:r>
        <w:rPr>
          <w:b/>
        </w:rPr>
        <w:t>á pro zlepšení podnikatelské přívětivosti</w:t>
      </w:r>
      <w:r w:rsidR="003A724B" w:rsidRPr="00A275EF">
        <w:rPr>
          <w:b/>
        </w:rPr>
        <w:t>:</w:t>
      </w:r>
    </w:p>
    <w:p w14:paraId="7A522785" w14:textId="6EF5AE5D" w:rsidR="003A724B" w:rsidRPr="00A275EF" w:rsidRDefault="003A724B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 w:rsidRPr="00A275EF">
        <w:rPr>
          <w:b/>
        </w:rPr>
        <w:t>Vzájemná spolupráce mezi veřejným a soukromým sektorem – Snídaně podnikatelů</w:t>
      </w:r>
    </w:p>
    <w:p w14:paraId="33020139" w14:textId="6B0C1B50" w:rsidR="003A724B" w:rsidRPr="00A275EF" w:rsidRDefault="003A724B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 w:rsidRPr="00A275EF">
        <w:rPr>
          <w:b/>
        </w:rPr>
        <w:t>Zapojení zástupců firem do plánování rozvoje města – Skupina pro podporu podnikání, Skupina pro rozvoj školství</w:t>
      </w:r>
    </w:p>
    <w:p w14:paraId="4A80ABF8" w14:textId="5F94F58E" w:rsidR="003A724B" w:rsidRPr="00A275EF" w:rsidRDefault="007F531B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 w:rsidRPr="00A275EF">
        <w:rPr>
          <w:b/>
        </w:rPr>
        <w:t xml:space="preserve">Spolupráce </w:t>
      </w:r>
      <w:r w:rsidR="00A275EF" w:rsidRPr="00A275EF">
        <w:rPr>
          <w:b/>
        </w:rPr>
        <w:t>veřejné a soukromého sektoru v oblasti vzdělávání – Technický jarmark, Technický talent města</w:t>
      </w:r>
    </w:p>
    <w:p w14:paraId="459CDBF7" w14:textId="12D21232" w:rsidR="00010866" w:rsidRDefault="00010866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>
        <w:rPr>
          <w:b/>
        </w:rPr>
        <w:t>Zpracování analýzy klíčových potřeb místních podnikatelů – Dotazníkové šetření s pravidelnou aktualizací</w:t>
      </w:r>
    </w:p>
    <w:p w14:paraId="246A086D" w14:textId="05A78C5F" w:rsidR="00010866" w:rsidRDefault="00010866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>
        <w:rPr>
          <w:b/>
        </w:rPr>
        <w:t>Společný marketing veřejného a podnikatelského sektoru při turistické propagaci města a regionu – Jednotný marketing</w:t>
      </w:r>
      <w:ins w:id="13" w:author="Kučera Jan" w:date="2016-11-11T09:49:00Z">
        <w:r w:rsidR="00CC61CA">
          <w:rPr>
            <w:b/>
          </w:rPr>
          <w:t>, společné propagační kampaně</w:t>
        </w:r>
      </w:ins>
    </w:p>
    <w:p w14:paraId="208313A2" w14:textId="74E33A66" w:rsidR="00A275EF" w:rsidRPr="00A275EF" w:rsidRDefault="00A275EF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r w:rsidRPr="00A275EF">
        <w:rPr>
          <w:b/>
        </w:rPr>
        <w:t>Snaha o maximalizaci čerpání dotací z různých zdrojů (Evropská unie, národní podpora)</w:t>
      </w:r>
    </w:p>
    <w:p w14:paraId="41AF15C7" w14:textId="6556F418" w:rsidR="00A275EF" w:rsidRPr="00010866" w:rsidRDefault="00010866" w:rsidP="003A724B">
      <w:pPr>
        <w:pStyle w:val="Odstavecseseznamem"/>
        <w:numPr>
          <w:ilvl w:val="1"/>
          <w:numId w:val="30"/>
        </w:numPr>
        <w:ind w:left="1134"/>
        <w:jc w:val="both"/>
        <w:rPr>
          <w:b/>
        </w:rPr>
      </w:pPr>
      <w:del w:id="14" w:author="Kučera Jan" w:date="2016-11-11T09:49:00Z">
        <w:r w:rsidRPr="00010866" w:rsidDel="00CC61CA">
          <w:rPr>
            <w:b/>
          </w:rPr>
          <w:delText xml:space="preserve">Zavedení </w:delText>
        </w:r>
      </w:del>
      <w:ins w:id="15" w:author="Kučera Jan" w:date="2016-11-11T09:49:00Z">
        <w:r w:rsidR="00CC61CA">
          <w:rPr>
            <w:b/>
          </w:rPr>
          <w:t>Optimalizace</w:t>
        </w:r>
        <w:bookmarkStart w:id="16" w:name="_GoBack"/>
        <w:bookmarkEnd w:id="16"/>
        <w:r w:rsidR="00CC61CA" w:rsidRPr="00010866">
          <w:rPr>
            <w:b/>
          </w:rPr>
          <w:t xml:space="preserve"> </w:t>
        </w:r>
      </w:ins>
      <w:r w:rsidRPr="00010866">
        <w:rPr>
          <w:b/>
        </w:rPr>
        <w:t>přímého informování podnikatelů a občanů města o aktuálním stavu a dění v podnikatelské sféře na území města – Restrukturalizace webových stránek – sekce Podnikání (katalog firem v Rožnově pod Radhoštěm, dopravní situace ve městě)</w:t>
      </w:r>
      <w:r>
        <w:rPr>
          <w:b/>
        </w:rPr>
        <w:t>.</w:t>
      </w:r>
    </w:p>
    <w:p w14:paraId="02DB8F62" w14:textId="1ACC606C" w:rsidR="003443D1" w:rsidRPr="00485C72" w:rsidRDefault="003443D1" w:rsidP="00AF2F38">
      <w:pPr>
        <w:jc w:val="both"/>
      </w:pPr>
      <w:bookmarkStart w:id="17" w:name="_Toc466619481"/>
      <w:r w:rsidRPr="00AF2F38">
        <w:rPr>
          <w:rStyle w:val="Nadpis1Char"/>
        </w:rPr>
        <w:lastRenderedPageBreak/>
        <w:t>ZDROJE</w:t>
      </w:r>
      <w:bookmarkEnd w:id="17"/>
    </w:p>
    <w:p w14:paraId="2CB03A83" w14:textId="77777777" w:rsidR="00AA7F58" w:rsidRDefault="00AA7F58" w:rsidP="0050364F">
      <w:pPr>
        <w:pStyle w:val="Default"/>
        <w:spacing w:after="120"/>
        <w:jc w:val="both"/>
        <w:rPr>
          <w:color w:val="auto"/>
          <w:sz w:val="22"/>
          <w:szCs w:val="22"/>
        </w:rPr>
      </w:pPr>
    </w:p>
    <w:p w14:paraId="0C940FFA" w14:textId="037E61D4" w:rsidR="003443D1" w:rsidRPr="008F0B35" w:rsidRDefault="00907919" w:rsidP="00907919">
      <w:pPr>
        <w:pStyle w:val="Default"/>
        <w:numPr>
          <w:ilvl w:val="0"/>
          <w:numId w:val="16"/>
        </w:numPr>
        <w:spacing w:after="120"/>
        <w:rPr>
          <w:color w:val="auto"/>
          <w:sz w:val="22"/>
          <w:szCs w:val="22"/>
        </w:rPr>
      </w:pPr>
      <w:r w:rsidRPr="008F0B35">
        <w:rPr>
          <w:color w:val="auto"/>
          <w:sz w:val="22"/>
          <w:szCs w:val="22"/>
        </w:rPr>
        <w:t xml:space="preserve">MĚSTO PRO BYZNYS. </w:t>
      </w:r>
      <w:r w:rsidR="003443D1" w:rsidRPr="008F0B35">
        <w:rPr>
          <w:color w:val="auto"/>
          <w:sz w:val="22"/>
          <w:szCs w:val="22"/>
        </w:rPr>
        <w:t xml:space="preserve">Cena týdeníku Ekonom. Dostupné z: </w:t>
      </w:r>
      <w:hyperlink r:id="rId12" w:history="1">
        <w:r w:rsidR="003443D1" w:rsidRPr="008F0B35">
          <w:rPr>
            <w:rStyle w:val="Hypertextovodkaz"/>
            <w:sz w:val="22"/>
            <w:szCs w:val="22"/>
          </w:rPr>
          <w:t>http://www.mestoprobyznys.cz/</w:t>
        </w:r>
      </w:hyperlink>
      <w:r w:rsidRPr="008F0B35">
        <w:rPr>
          <w:rStyle w:val="Hypertextovodkaz"/>
          <w:sz w:val="22"/>
          <w:szCs w:val="22"/>
        </w:rPr>
        <w:t>.</w:t>
      </w:r>
    </w:p>
    <w:p w14:paraId="6FC486EC" w14:textId="7F30EFD8" w:rsidR="008F0B35" w:rsidRPr="008F0B35" w:rsidRDefault="008F0B35" w:rsidP="00907919">
      <w:pPr>
        <w:pStyle w:val="Default"/>
        <w:numPr>
          <w:ilvl w:val="0"/>
          <w:numId w:val="16"/>
        </w:numPr>
        <w:spacing w:after="120"/>
        <w:rPr>
          <w:color w:val="auto"/>
          <w:sz w:val="22"/>
          <w:szCs w:val="22"/>
        </w:rPr>
      </w:pPr>
      <w:r w:rsidRPr="008F0B35">
        <w:rPr>
          <w:sz w:val="22"/>
          <w:szCs w:val="22"/>
        </w:rPr>
        <w:t xml:space="preserve">BINEK, J. a kolektiv.  Obce a regiony pro podnikatele &amp; Podnikatelé pro obce a regiony. 1. vyd. Brno: GaREP, spol. s r.o., 2011. 120 s. ISBN 978-80-905139-0-7. Dostupné z: </w:t>
      </w:r>
      <w:hyperlink r:id="rId13" w:history="1">
        <w:r w:rsidRPr="008F0B35">
          <w:rPr>
            <w:rStyle w:val="Hypertextovodkaz"/>
            <w:sz w:val="22"/>
            <w:szCs w:val="22"/>
          </w:rPr>
          <w:t>http://www.garep.cz/wp-content/uploads/2011/03/Obce_podnikatele.pdf</w:t>
        </w:r>
      </w:hyperlink>
    </w:p>
    <w:p w14:paraId="5C633CBE" w14:textId="27EA1265" w:rsidR="00030D82" w:rsidRPr="008F0B35" w:rsidRDefault="00907919" w:rsidP="00907919">
      <w:pPr>
        <w:pStyle w:val="Default"/>
        <w:numPr>
          <w:ilvl w:val="0"/>
          <w:numId w:val="16"/>
        </w:numPr>
        <w:spacing w:after="120"/>
        <w:rPr>
          <w:rStyle w:val="Hypertextovodkaz"/>
          <w:color w:val="auto"/>
          <w:sz w:val="22"/>
          <w:szCs w:val="22"/>
          <w:u w:val="none"/>
        </w:rPr>
      </w:pPr>
      <w:r w:rsidRPr="008F0B35">
        <w:rPr>
          <w:color w:val="auto"/>
          <w:sz w:val="22"/>
          <w:szCs w:val="22"/>
        </w:rPr>
        <w:t>Pardubice.</w:t>
      </w:r>
      <w:r w:rsidR="00030D82" w:rsidRPr="008F0B35">
        <w:rPr>
          <w:color w:val="auto"/>
          <w:sz w:val="22"/>
          <w:szCs w:val="22"/>
        </w:rPr>
        <w:t xml:space="preserve"> Aktuální dopravní omezení. Dostupné z: </w:t>
      </w:r>
      <w:hyperlink r:id="rId14" w:history="1">
        <w:r w:rsidR="00030D82" w:rsidRPr="008F0B35">
          <w:rPr>
            <w:rStyle w:val="Hypertextovodkaz"/>
            <w:sz w:val="22"/>
            <w:szCs w:val="22"/>
          </w:rPr>
          <w:t>http://www.pardubice.eu/urad/radnice/odbory-magistratu/odbor-dopravy/aktualni-dopravni-omezeni/</w:t>
        </w:r>
      </w:hyperlink>
      <w:r w:rsidR="00B90583" w:rsidRPr="008F0B35">
        <w:rPr>
          <w:rStyle w:val="Hypertextovodkaz"/>
          <w:sz w:val="22"/>
          <w:szCs w:val="22"/>
        </w:rPr>
        <w:t>.</w:t>
      </w:r>
    </w:p>
    <w:p w14:paraId="434CC375" w14:textId="36AC1A6C" w:rsidR="0062691B" w:rsidRPr="008F0B35" w:rsidRDefault="00B90583" w:rsidP="00907919">
      <w:pPr>
        <w:pStyle w:val="Default"/>
        <w:numPr>
          <w:ilvl w:val="0"/>
          <w:numId w:val="16"/>
        </w:numPr>
        <w:spacing w:after="120"/>
        <w:rPr>
          <w:rStyle w:val="Hypertextovodkaz"/>
          <w:color w:val="auto"/>
          <w:sz w:val="22"/>
          <w:szCs w:val="22"/>
          <w:u w:val="none"/>
        </w:rPr>
      </w:pPr>
      <w:r w:rsidRPr="008F0B35">
        <w:rPr>
          <w:sz w:val="22"/>
          <w:szCs w:val="22"/>
        </w:rPr>
        <w:t>Český statistický úřad. Veřejná databáze. Vše o území. Rožnov pod Radhoštěm (okres Vsetín</w:t>
      </w:r>
      <w:r w:rsidR="00907919" w:rsidRPr="008F0B35">
        <w:rPr>
          <w:sz w:val="22"/>
          <w:szCs w:val="22"/>
        </w:rPr>
        <w:t>). Dostupné z:</w:t>
      </w:r>
      <w:r w:rsidRPr="008F0B35">
        <w:rPr>
          <w:sz w:val="22"/>
          <w:szCs w:val="22"/>
        </w:rPr>
        <w:t xml:space="preserve"> </w:t>
      </w:r>
      <w:hyperlink r:id="rId15" w:history="1">
        <w:r w:rsidR="0062691B" w:rsidRPr="008F0B35">
          <w:rPr>
            <w:rStyle w:val="Hypertextovodkaz"/>
            <w:sz w:val="22"/>
            <w:szCs w:val="22"/>
          </w:rPr>
          <w:t>https://vdb.czso.cz/vdbvo2/faces/cs/index.jsf?page=profil-uzemi&amp;uzemiprofil=31588&amp;u=__VUZEMI__43__544841#</w:t>
        </w:r>
      </w:hyperlink>
      <w:r w:rsidRPr="008F0B35">
        <w:rPr>
          <w:rStyle w:val="Hypertextovodkaz"/>
          <w:sz w:val="22"/>
          <w:szCs w:val="22"/>
        </w:rPr>
        <w:t>.</w:t>
      </w:r>
    </w:p>
    <w:p w14:paraId="224FDF64" w14:textId="227BA529" w:rsidR="00B90583" w:rsidRPr="008F0B35" w:rsidRDefault="00B90583" w:rsidP="00907919">
      <w:pPr>
        <w:pStyle w:val="Default"/>
        <w:numPr>
          <w:ilvl w:val="0"/>
          <w:numId w:val="16"/>
        </w:numPr>
        <w:spacing w:after="120"/>
        <w:rPr>
          <w:color w:val="auto"/>
          <w:sz w:val="22"/>
          <w:szCs w:val="22"/>
        </w:rPr>
      </w:pPr>
      <w:r w:rsidRPr="008F0B35">
        <w:rPr>
          <w:color w:val="auto"/>
          <w:sz w:val="22"/>
          <w:szCs w:val="22"/>
        </w:rPr>
        <w:t xml:space="preserve">BERMAN GROUP: </w:t>
      </w:r>
      <w:r w:rsidRPr="008F0B35">
        <w:rPr>
          <w:bCs/>
          <w:sz w:val="22"/>
          <w:szCs w:val="22"/>
        </w:rPr>
        <w:t xml:space="preserve">Strategický plán </w:t>
      </w:r>
      <w:r w:rsidRPr="008F0B35">
        <w:rPr>
          <w:bCs/>
          <w:color w:val="auto"/>
          <w:sz w:val="22"/>
          <w:szCs w:val="22"/>
        </w:rPr>
        <w:t>rozvoje města Trutnova</w:t>
      </w:r>
      <w:r w:rsidRPr="008F0B35">
        <w:rPr>
          <w:color w:val="auto"/>
          <w:sz w:val="22"/>
          <w:szCs w:val="22"/>
        </w:rPr>
        <w:t>, 2015</w:t>
      </w:r>
      <w:r w:rsidR="00907919" w:rsidRPr="008F0B35">
        <w:rPr>
          <w:color w:val="auto"/>
          <w:sz w:val="22"/>
          <w:szCs w:val="22"/>
        </w:rPr>
        <w:t>, Město Trutnov. Dostupné z</w:t>
      </w:r>
      <w:r w:rsidRPr="008F0B35">
        <w:rPr>
          <w:color w:val="auto"/>
          <w:sz w:val="22"/>
          <w:szCs w:val="22"/>
        </w:rPr>
        <w:t xml:space="preserve">: </w:t>
      </w:r>
      <w:hyperlink r:id="rId16" w:history="1">
        <w:r w:rsidRPr="008F0B35">
          <w:rPr>
            <w:rStyle w:val="Hypertextovodkaz"/>
            <w:sz w:val="22"/>
            <w:szCs w:val="22"/>
          </w:rPr>
          <w:t>http://www.trutnov.cz/mestsky-urad/aktualizace-strategickeho-planu-v-roce-2015</w:t>
        </w:r>
      </w:hyperlink>
      <w:r w:rsidRPr="008F0B35">
        <w:rPr>
          <w:color w:val="auto"/>
          <w:sz w:val="22"/>
          <w:szCs w:val="22"/>
        </w:rPr>
        <w:t xml:space="preserve">. </w:t>
      </w:r>
    </w:p>
    <w:sectPr w:rsidR="00B90583" w:rsidRPr="008F0B35" w:rsidSect="0057313D">
      <w:foot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D3C5E61" w14:textId="77777777" w:rsidR="006B16AF" w:rsidRDefault="006B16AF" w:rsidP="002C7F64">
      <w:pPr>
        <w:spacing w:after="0" w:line="240" w:lineRule="auto"/>
      </w:pPr>
      <w:r>
        <w:separator/>
      </w:r>
    </w:p>
  </w:endnote>
  <w:endnote w:type="continuationSeparator" w:id="0">
    <w:p w14:paraId="5EDC3AC7" w14:textId="77777777" w:rsidR="006B16AF" w:rsidRDefault="006B16AF" w:rsidP="002C7F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7347232"/>
      <w:docPartObj>
        <w:docPartGallery w:val="Page Numbers (Bottom of Page)"/>
        <w:docPartUnique/>
      </w:docPartObj>
    </w:sdtPr>
    <w:sdtEndPr/>
    <w:sdtContent>
      <w:p w14:paraId="5A790373" w14:textId="0E02262E" w:rsidR="000C5FD0" w:rsidRDefault="000C5FD0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C61CA">
          <w:rPr>
            <w:noProof/>
          </w:rPr>
          <w:t>8</w:t>
        </w:r>
        <w:r>
          <w:fldChar w:fldCharType="end"/>
        </w:r>
      </w:p>
    </w:sdtContent>
  </w:sdt>
  <w:p w14:paraId="0EDDE5EB" w14:textId="77777777" w:rsidR="000C5FD0" w:rsidRDefault="000C5FD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0329BC8" w14:textId="77777777" w:rsidR="006B16AF" w:rsidRDefault="006B16AF" w:rsidP="002C7F64">
      <w:pPr>
        <w:spacing w:after="0" w:line="240" w:lineRule="auto"/>
      </w:pPr>
      <w:r>
        <w:separator/>
      </w:r>
    </w:p>
  </w:footnote>
  <w:footnote w:type="continuationSeparator" w:id="0">
    <w:p w14:paraId="60DC1616" w14:textId="77777777" w:rsidR="006B16AF" w:rsidRDefault="006B16AF" w:rsidP="002C7F64">
      <w:pPr>
        <w:spacing w:after="0" w:line="240" w:lineRule="auto"/>
      </w:pPr>
      <w:r>
        <w:continuationSeparator/>
      </w:r>
    </w:p>
  </w:footnote>
  <w:footnote w:id="1">
    <w:p w14:paraId="1422DF07" w14:textId="1805EA7F" w:rsidR="000C5FD0" w:rsidRDefault="000C5FD0">
      <w:pPr>
        <w:pStyle w:val="Textpoznpodarou"/>
      </w:pPr>
      <w:r>
        <w:rPr>
          <w:rStyle w:val="Znakapoznpodarou"/>
        </w:rPr>
        <w:footnoteRef/>
      </w:r>
      <w:r>
        <w:t xml:space="preserve"> BINEK, J. a kolektiv:  Obce a regiony pro podnikatele &amp; Podnikatelé pro obce a regiony. Dostupné z: </w:t>
      </w:r>
      <w:hyperlink r:id="rId1" w:history="1">
        <w:r w:rsidRPr="00D83D99">
          <w:rPr>
            <w:rStyle w:val="Hypertextovodkaz"/>
          </w:rPr>
          <w:t>http://www.garep.cz/wp-content/uploads/2011/03/Obce_podnikatele.pdf</w:t>
        </w:r>
      </w:hyperlink>
    </w:p>
  </w:footnote>
  <w:footnote w:id="2">
    <w:p w14:paraId="40A2F3CE" w14:textId="7DAE4C5D" w:rsidR="000C5FD0" w:rsidRDefault="000C5FD0">
      <w:pPr>
        <w:pStyle w:val="Textpoznpodarou"/>
      </w:pPr>
      <w:r>
        <w:rPr>
          <w:rStyle w:val="Znakapoznpodarou"/>
        </w:rPr>
        <w:footnoteRef/>
      </w:r>
      <w:r>
        <w:t xml:space="preserve"> BINEK, J. a kolektiv:  Obce a regiony pro podnikatele &amp; Podnikatelé pro obce a regiony</w:t>
      </w:r>
      <w:r w:rsidR="008F0B35">
        <w:t xml:space="preserve">. </w:t>
      </w:r>
      <w:r>
        <w:t xml:space="preserve">Dostupné z: </w:t>
      </w:r>
      <w:hyperlink r:id="rId2" w:history="1">
        <w:r w:rsidRPr="00D83D99">
          <w:rPr>
            <w:rStyle w:val="Hypertextovodkaz"/>
          </w:rPr>
          <w:t>http://www.garep.cz/wp-content/uploads/2011/03/Obce_podnikatele.pdf</w:t>
        </w:r>
      </w:hyperlink>
    </w:p>
  </w:footnote>
  <w:footnote w:id="3">
    <w:p w14:paraId="1E91B7F5" w14:textId="716EB738" w:rsidR="000C5FD0" w:rsidRDefault="000C5FD0">
      <w:pPr>
        <w:pStyle w:val="Textpoznpodarou"/>
      </w:pPr>
      <w:r>
        <w:rPr>
          <w:rStyle w:val="Znakapoznpodarou"/>
        </w:rPr>
        <w:footnoteRef/>
      </w:r>
      <w:r>
        <w:t xml:space="preserve"> MĚSTO PRO BYZNYS:</w:t>
      </w:r>
      <w:r w:rsidRPr="00921C97">
        <w:t>http://www.mestoprobyznys.cz/</w:t>
      </w:r>
    </w:p>
  </w:footnote>
  <w:footnote w:id="4">
    <w:p w14:paraId="11C1EAC0" w14:textId="317EDCDA" w:rsidR="000C5FD0" w:rsidRDefault="000C5FD0">
      <w:pPr>
        <w:pStyle w:val="Textpoznpodarou"/>
      </w:pPr>
      <w:r>
        <w:rPr>
          <w:rStyle w:val="Znakapoznpodarou"/>
        </w:rPr>
        <w:footnoteRef/>
      </w:r>
      <w:r>
        <w:t xml:space="preserve"> MĚSTO PRO BYZNYS: </w:t>
      </w:r>
      <w:r w:rsidRPr="009B131C">
        <w:t>http://www.mestoprobyznys.cz/tiskove_zpravy/id/2356/page/1</w:t>
      </w:r>
    </w:p>
  </w:footnote>
  <w:footnote w:id="5">
    <w:p w14:paraId="115C8F16" w14:textId="55FC5569" w:rsidR="000C5FD0" w:rsidRPr="007A26B7" w:rsidRDefault="000C5FD0">
      <w:pPr>
        <w:pStyle w:val="Textpoznpodarou"/>
        <w:rPr>
          <w:sz w:val="18"/>
          <w:szCs w:val="18"/>
        </w:rPr>
      </w:pPr>
      <w:r w:rsidRPr="007A26B7">
        <w:rPr>
          <w:rStyle w:val="Znakapoznpodarou"/>
          <w:sz w:val="18"/>
          <w:szCs w:val="18"/>
        </w:rPr>
        <w:footnoteRef/>
      </w:r>
      <w:r w:rsidRPr="007A26B7">
        <w:rPr>
          <w:sz w:val="18"/>
          <w:szCs w:val="18"/>
        </w:rPr>
        <w:t xml:space="preserve"> MĚSTO PRO BYZNYS. Tiskové zprávy: http://www.mestoprobyznys.cz/tiskove_zpravy/id/2356/page/1</w:t>
      </w:r>
    </w:p>
  </w:footnote>
  <w:footnote w:id="6">
    <w:p w14:paraId="31926AC1" w14:textId="2751A375" w:rsidR="000C5FD0" w:rsidRPr="00C5029C" w:rsidRDefault="000C5FD0" w:rsidP="00C5029C">
      <w:pPr>
        <w:spacing w:after="120"/>
        <w:jc w:val="both"/>
        <w:rPr>
          <w:sz w:val="20"/>
          <w:szCs w:val="20"/>
        </w:rPr>
      </w:pPr>
      <w:r w:rsidRPr="007A26B7">
        <w:rPr>
          <w:rStyle w:val="Znakapoznpodarou"/>
          <w:sz w:val="18"/>
          <w:szCs w:val="18"/>
        </w:rPr>
        <w:footnoteRef/>
      </w:r>
      <w:r w:rsidRPr="007A26B7">
        <w:rPr>
          <w:sz w:val="18"/>
          <w:szCs w:val="18"/>
        </w:rPr>
        <w:t xml:space="preserve"> Zdroj: MĚSTO PRO BYZNYS. Výsledky 2015. Zlínský kraj: http://www.mestoprobyznys.cz/vysledky</w:t>
      </w:r>
    </w:p>
  </w:footnote>
  <w:footnote w:id="7">
    <w:p w14:paraId="5CEEAAA9" w14:textId="3E38B678" w:rsidR="000C5FD0" w:rsidRPr="007A26B7" w:rsidRDefault="000C5FD0">
      <w:pPr>
        <w:pStyle w:val="Textpoznpodarou"/>
        <w:rPr>
          <w:sz w:val="18"/>
          <w:szCs w:val="18"/>
        </w:rPr>
      </w:pPr>
      <w:r w:rsidRPr="007A26B7">
        <w:rPr>
          <w:rStyle w:val="Znakapoznpodarou"/>
          <w:sz w:val="18"/>
          <w:szCs w:val="18"/>
        </w:rPr>
        <w:footnoteRef/>
      </w:r>
      <w:r w:rsidRPr="007A26B7">
        <w:rPr>
          <w:sz w:val="18"/>
          <w:szCs w:val="18"/>
        </w:rPr>
        <w:t xml:space="preserve"> Zdroj: MĚSTO PRO BYZNYS. Výsledky 2015. Zlínský kraj: http://www.mestoprobyznys.cz/vysledky</w:t>
      </w:r>
    </w:p>
  </w:footnote>
  <w:footnote w:id="8">
    <w:p w14:paraId="174CFA1F" w14:textId="5BEC66AB" w:rsidR="000C5FD0" w:rsidRPr="007A26B7" w:rsidRDefault="000C5FD0">
      <w:pPr>
        <w:pStyle w:val="Textpoznpodarou"/>
        <w:rPr>
          <w:sz w:val="18"/>
          <w:szCs w:val="18"/>
        </w:rPr>
      </w:pPr>
      <w:r w:rsidRPr="007A26B7">
        <w:rPr>
          <w:rStyle w:val="Znakapoznpodarou"/>
          <w:sz w:val="18"/>
          <w:szCs w:val="18"/>
        </w:rPr>
        <w:footnoteRef/>
      </w:r>
      <w:r w:rsidRPr="007A26B7">
        <w:rPr>
          <w:sz w:val="18"/>
          <w:szCs w:val="18"/>
        </w:rPr>
        <w:t xml:space="preserve"> Zdroj: MĚSTO PRO BYZNYS. Výsledky 2015. Zlínský kraj: http://www.mestoprobyznys.cz/vysledky</w:t>
      </w:r>
    </w:p>
  </w:footnote>
  <w:footnote w:id="9">
    <w:p w14:paraId="19651387" w14:textId="5C9D0294" w:rsidR="000C5FD0" w:rsidRPr="007A26B7" w:rsidRDefault="000C5FD0">
      <w:pPr>
        <w:pStyle w:val="Textpoznpodarou"/>
        <w:rPr>
          <w:sz w:val="18"/>
          <w:szCs w:val="18"/>
        </w:rPr>
      </w:pPr>
      <w:r w:rsidRPr="007A26B7">
        <w:rPr>
          <w:rStyle w:val="Znakapoznpodarou"/>
          <w:sz w:val="18"/>
          <w:szCs w:val="18"/>
        </w:rPr>
        <w:footnoteRef/>
      </w:r>
      <w:r w:rsidRPr="007A26B7">
        <w:rPr>
          <w:sz w:val="18"/>
          <w:szCs w:val="18"/>
        </w:rPr>
        <w:t xml:space="preserve"> Zdroj: Datank, s.r.o. Šamanová Gabriela. MĚSTO PRO BYZNYS. Interní data + vlastní úprava</w:t>
      </w:r>
    </w:p>
  </w:footnote>
  <w:footnote w:id="10">
    <w:p w14:paraId="73A62BD3" w14:textId="662C9782" w:rsidR="000C5FD0" w:rsidRPr="003E0F98" w:rsidRDefault="000C5FD0">
      <w:pPr>
        <w:pStyle w:val="Textpoznpodarou"/>
        <w:rPr>
          <w:sz w:val="18"/>
          <w:szCs w:val="18"/>
        </w:rPr>
      </w:pPr>
      <w:r w:rsidRPr="003E0F98">
        <w:rPr>
          <w:rStyle w:val="Znakapoznpodarou"/>
          <w:sz w:val="18"/>
          <w:szCs w:val="18"/>
        </w:rPr>
        <w:footnoteRef/>
      </w:r>
      <w:r w:rsidRPr="003E0F98">
        <w:rPr>
          <w:sz w:val="18"/>
          <w:szCs w:val="18"/>
        </w:rPr>
        <w:t xml:space="preserve"> Firma Berman Group</w:t>
      </w:r>
    </w:p>
  </w:footnote>
  <w:footnote w:id="11">
    <w:p w14:paraId="0FE0BA07" w14:textId="1ABB0AB6" w:rsidR="003E0F98" w:rsidRPr="003E0F98" w:rsidRDefault="003E0F98" w:rsidP="003E0F98">
      <w:pPr>
        <w:shd w:val="clear" w:color="auto" w:fill="FFFFFF" w:themeFill="background1"/>
        <w:spacing w:after="120"/>
        <w:jc w:val="both"/>
        <w:rPr>
          <w:sz w:val="18"/>
          <w:szCs w:val="18"/>
        </w:rPr>
      </w:pPr>
      <w:r w:rsidRPr="003E0F98">
        <w:rPr>
          <w:rStyle w:val="Znakapoznpodarou"/>
          <w:sz w:val="18"/>
          <w:szCs w:val="18"/>
        </w:rPr>
        <w:footnoteRef/>
      </w:r>
      <w:r w:rsidRPr="003E0F98">
        <w:rPr>
          <w:sz w:val="18"/>
          <w:szCs w:val="18"/>
        </w:rPr>
        <w:t xml:space="preserve"> Zdroj: Interní zpracování ankety „Město pro Byznys“ </w:t>
      </w:r>
    </w:p>
    <w:p w14:paraId="107C0A60" w14:textId="1FFA1F5F" w:rsidR="003E0F98" w:rsidRDefault="003E0F98" w:rsidP="003E0F98">
      <w:pPr>
        <w:pStyle w:val="Textpoznpodarou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45147"/>
    <w:multiLevelType w:val="hybridMultilevel"/>
    <w:tmpl w:val="1B1C8A2C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0923D9"/>
    <w:multiLevelType w:val="hybridMultilevel"/>
    <w:tmpl w:val="CCDA7A70"/>
    <w:lvl w:ilvl="0" w:tplc="41A24FAC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" w15:restartNumberingAfterBreak="0">
    <w:nsid w:val="0DA4022B"/>
    <w:multiLevelType w:val="hybridMultilevel"/>
    <w:tmpl w:val="CC5ED4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940AF4"/>
    <w:multiLevelType w:val="hybridMultilevel"/>
    <w:tmpl w:val="9E5E2D7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9C24F0"/>
    <w:multiLevelType w:val="hybridMultilevel"/>
    <w:tmpl w:val="6E1CAE70"/>
    <w:lvl w:ilvl="0" w:tplc="040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1FE268C9"/>
    <w:multiLevelType w:val="hybridMultilevel"/>
    <w:tmpl w:val="D26AB768"/>
    <w:lvl w:ilvl="0" w:tplc="41A24FAC">
      <w:start w:val="1"/>
      <w:numFmt w:val="bullet"/>
      <w:lvlText w:val=""/>
      <w:lvlJc w:val="left"/>
      <w:pPr>
        <w:ind w:left="76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6" w15:restartNumberingAfterBreak="0">
    <w:nsid w:val="267D51D8"/>
    <w:multiLevelType w:val="hybridMultilevel"/>
    <w:tmpl w:val="158CE49C"/>
    <w:lvl w:ilvl="0" w:tplc="41A24FAC">
      <w:start w:val="1"/>
      <w:numFmt w:val="bullet"/>
      <w:lvlText w:val="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27355171"/>
    <w:multiLevelType w:val="hybridMultilevel"/>
    <w:tmpl w:val="617C4C08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B1249"/>
    <w:multiLevelType w:val="hybridMultilevel"/>
    <w:tmpl w:val="42A04AEA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7D3373"/>
    <w:multiLevelType w:val="hybridMultilevel"/>
    <w:tmpl w:val="FDE27714"/>
    <w:lvl w:ilvl="0" w:tplc="41A24FAC">
      <w:start w:val="1"/>
      <w:numFmt w:val="bullet"/>
      <w:lvlText w:val="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B375B83"/>
    <w:multiLevelType w:val="hybridMultilevel"/>
    <w:tmpl w:val="F53E17A4"/>
    <w:lvl w:ilvl="0" w:tplc="04050001">
      <w:start w:val="1"/>
      <w:numFmt w:val="bullet"/>
      <w:lvlText w:val=""/>
      <w:lvlJc w:val="left"/>
      <w:pPr>
        <w:ind w:left="149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0" w:hanging="360"/>
      </w:pPr>
      <w:rPr>
        <w:rFonts w:ascii="Wingdings" w:hAnsi="Wingdings" w:hint="default"/>
      </w:rPr>
    </w:lvl>
  </w:abstractNum>
  <w:abstractNum w:abstractNumId="11" w15:restartNumberingAfterBreak="0">
    <w:nsid w:val="40071E65"/>
    <w:multiLevelType w:val="hybridMultilevel"/>
    <w:tmpl w:val="750EF494"/>
    <w:lvl w:ilvl="0" w:tplc="59742432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30EF60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8C2F2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4A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76C7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C85B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6AE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F851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14359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1744831"/>
    <w:multiLevelType w:val="hybridMultilevel"/>
    <w:tmpl w:val="8DEE577E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4936BA0"/>
    <w:multiLevelType w:val="hybridMultilevel"/>
    <w:tmpl w:val="62D8653E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61C6515"/>
    <w:multiLevelType w:val="hybridMultilevel"/>
    <w:tmpl w:val="4838DB9C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65E3BA2"/>
    <w:multiLevelType w:val="hybridMultilevel"/>
    <w:tmpl w:val="B156B2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86583C"/>
    <w:multiLevelType w:val="hybridMultilevel"/>
    <w:tmpl w:val="0C36E918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9A912C2"/>
    <w:multiLevelType w:val="hybridMultilevel"/>
    <w:tmpl w:val="AF329E70"/>
    <w:lvl w:ilvl="0" w:tplc="0405000F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41A24FAC">
      <w:start w:val="1"/>
      <w:numFmt w:val="bullet"/>
      <w:lvlText w:val=""/>
      <w:lvlJc w:val="left"/>
      <w:pPr>
        <w:ind w:left="1485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8" w15:restartNumberingAfterBreak="0">
    <w:nsid w:val="4C7E3A5D"/>
    <w:multiLevelType w:val="hybridMultilevel"/>
    <w:tmpl w:val="955C5C52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3943E9"/>
    <w:multiLevelType w:val="hybridMultilevel"/>
    <w:tmpl w:val="28DCCC2E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F6B704D"/>
    <w:multiLevelType w:val="hybridMultilevel"/>
    <w:tmpl w:val="EF460444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145F6C"/>
    <w:multiLevelType w:val="hybridMultilevel"/>
    <w:tmpl w:val="16D8A880"/>
    <w:lvl w:ilvl="0" w:tplc="0405000F">
      <w:start w:val="1"/>
      <w:numFmt w:val="decimal"/>
      <w:lvlText w:val="%1.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2" w15:restartNumberingAfterBreak="0">
    <w:nsid w:val="58C72051"/>
    <w:multiLevelType w:val="hybridMultilevel"/>
    <w:tmpl w:val="DD8256F6"/>
    <w:lvl w:ilvl="0" w:tplc="85103AD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A0F3267"/>
    <w:multiLevelType w:val="hybridMultilevel"/>
    <w:tmpl w:val="B156B2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B256666"/>
    <w:multiLevelType w:val="hybridMultilevel"/>
    <w:tmpl w:val="46601F64"/>
    <w:lvl w:ilvl="0" w:tplc="41A24FAC">
      <w:start w:val="1"/>
      <w:numFmt w:val="bullet"/>
      <w:lvlText w:val=""/>
      <w:lvlJc w:val="left"/>
      <w:pPr>
        <w:ind w:left="12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5" w15:restartNumberingAfterBreak="0">
    <w:nsid w:val="5D5C6A1C"/>
    <w:multiLevelType w:val="hybridMultilevel"/>
    <w:tmpl w:val="8F9CCB60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2E37D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2484277"/>
    <w:multiLevelType w:val="hybridMultilevel"/>
    <w:tmpl w:val="48A8C990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761562"/>
    <w:multiLevelType w:val="hybridMultilevel"/>
    <w:tmpl w:val="9D0EBA42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2E37D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D4A7F8B"/>
    <w:multiLevelType w:val="hybridMultilevel"/>
    <w:tmpl w:val="7B8C469C"/>
    <w:lvl w:ilvl="0" w:tplc="41A24FAC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0EF604" w:tentative="1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E8C2F2A" w:tentative="1">
      <w:start w:val="1"/>
      <w:numFmt w:val="bullet"/>
      <w:lvlText w:val="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74A15FC" w:tentative="1">
      <w:start w:val="1"/>
      <w:numFmt w:val="bullet"/>
      <w:lvlText w:val="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76C778" w:tentative="1">
      <w:start w:val="1"/>
      <w:numFmt w:val="bullet"/>
      <w:lvlText w:val="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F1C85B4" w:tentative="1">
      <w:start w:val="1"/>
      <w:numFmt w:val="bullet"/>
      <w:lvlText w:val="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E6AEC6" w:tentative="1">
      <w:start w:val="1"/>
      <w:numFmt w:val="bullet"/>
      <w:lvlText w:val="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7F85130" w:tentative="1">
      <w:start w:val="1"/>
      <w:numFmt w:val="bullet"/>
      <w:lvlText w:val="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5143594" w:tentative="1">
      <w:start w:val="1"/>
      <w:numFmt w:val="bullet"/>
      <w:lvlText w:val="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5E76C81"/>
    <w:multiLevelType w:val="hybridMultilevel"/>
    <w:tmpl w:val="9D10175A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05073A"/>
    <w:multiLevelType w:val="hybridMultilevel"/>
    <w:tmpl w:val="F0A0D838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AAB3575"/>
    <w:multiLevelType w:val="hybridMultilevel"/>
    <w:tmpl w:val="C60A1B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C842E02"/>
    <w:multiLevelType w:val="hybridMultilevel"/>
    <w:tmpl w:val="9EB04360"/>
    <w:lvl w:ilvl="0" w:tplc="41A24FAC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D62E37D6">
      <w:start w:val="1"/>
      <w:numFmt w:val="bullet"/>
      <w:lvlText w:val="-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8"/>
  </w:num>
  <w:num w:numId="3">
    <w:abstractNumId w:val="14"/>
  </w:num>
  <w:num w:numId="4">
    <w:abstractNumId w:val="22"/>
  </w:num>
  <w:num w:numId="5">
    <w:abstractNumId w:val="9"/>
  </w:num>
  <w:num w:numId="6">
    <w:abstractNumId w:val="26"/>
  </w:num>
  <w:num w:numId="7">
    <w:abstractNumId w:val="13"/>
  </w:num>
  <w:num w:numId="8">
    <w:abstractNumId w:val="18"/>
  </w:num>
  <w:num w:numId="9">
    <w:abstractNumId w:val="8"/>
  </w:num>
  <w:num w:numId="10">
    <w:abstractNumId w:val="2"/>
  </w:num>
  <w:num w:numId="11">
    <w:abstractNumId w:val="20"/>
  </w:num>
  <w:num w:numId="12">
    <w:abstractNumId w:val="10"/>
  </w:num>
  <w:num w:numId="13">
    <w:abstractNumId w:val="23"/>
  </w:num>
  <w:num w:numId="14">
    <w:abstractNumId w:val="12"/>
  </w:num>
  <w:num w:numId="15">
    <w:abstractNumId w:val="25"/>
  </w:num>
  <w:num w:numId="16">
    <w:abstractNumId w:val="7"/>
  </w:num>
  <w:num w:numId="17">
    <w:abstractNumId w:val="19"/>
  </w:num>
  <w:num w:numId="18">
    <w:abstractNumId w:val="3"/>
  </w:num>
  <w:num w:numId="19">
    <w:abstractNumId w:val="27"/>
  </w:num>
  <w:num w:numId="20">
    <w:abstractNumId w:val="31"/>
  </w:num>
  <w:num w:numId="21">
    <w:abstractNumId w:val="29"/>
  </w:num>
  <w:num w:numId="22">
    <w:abstractNumId w:val="0"/>
  </w:num>
  <w:num w:numId="23">
    <w:abstractNumId w:val="15"/>
  </w:num>
  <w:num w:numId="24">
    <w:abstractNumId w:val="1"/>
  </w:num>
  <w:num w:numId="25">
    <w:abstractNumId w:val="24"/>
  </w:num>
  <w:num w:numId="26">
    <w:abstractNumId w:val="6"/>
  </w:num>
  <w:num w:numId="27">
    <w:abstractNumId w:val="16"/>
  </w:num>
  <w:num w:numId="28">
    <w:abstractNumId w:val="32"/>
  </w:num>
  <w:num w:numId="29">
    <w:abstractNumId w:val="5"/>
  </w:num>
  <w:num w:numId="30">
    <w:abstractNumId w:val="17"/>
  </w:num>
  <w:num w:numId="31">
    <w:abstractNumId w:val="4"/>
  </w:num>
  <w:num w:numId="32">
    <w:abstractNumId w:val="21"/>
  </w:num>
  <w:num w:numId="33">
    <w:abstractNumId w:val="3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Kučera Jan">
    <w15:presenceInfo w15:providerId="AD" w15:userId="S-1-5-21-3452955208-723721712-998402134-271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3577"/>
    <w:rsid w:val="000047F0"/>
    <w:rsid w:val="00007D57"/>
    <w:rsid w:val="00010866"/>
    <w:rsid w:val="00011FD3"/>
    <w:rsid w:val="00015B8D"/>
    <w:rsid w:val="000176E6"/>
    <w:rsid w:val="00022269"/>
    <w:rsid w:val="00030D82"/>
    <w:rsid w:val="00042D89"/>
    <w:rsid w:val="00043CDF"/>
    <w:rsid w:val="00045A8A"/>
    <w:rsid w:val="00046C85"/>
    <w:rsid w:val="0005502D"/>
    <w:rsid w:val="00064EF9"/>
    <w:rsid w:val="00070A0E"/>
    <w:rsid w:val="00092AEF"/>
    <w:rsid w:val="000931EC"/>
    <w:rsid w:val="000A453F"/>
    <w:rsid w:val="000A7536"/>
    <w:rsid w:val="000B0E47"/>
    <w:rsid w:val="000B2E20"/>
    <w:rsid w:val="000B3596"/>
    <w:rsid w:val="000B4A51"/>
    <w:rsid w:val="000C5FD0"/>
    <w:rsid w:val="000D2BDA"/>
    <w:rsid w:val="000E0476"/>
    <w:rsid w:val="000E1225"/>
    <w:rsid w:val="000E2D62"/>
    <w:rsid w:val="000E5F91"/>
    <w:rsid w:val="000F2399"/>
    <w:rsid w:val="0010455D"/>
    <w:rsid w:val="00105F9A"/>
    <w:rsid w:val="001104D6"/>
    <w:rsid w:val="00122FC5"/>
    <w:rsid w:val="001248C8"/>
    <w:rsid w:val="0014111E"/>
    <w:rsid w:val="00144A6F"/>
    <w:rsid w:val="0014559F"/>
    <w:rsid w:val="001876D8"/>
    <w:rsid w:val="0019287B"/>
    <w:rsid w:val="00194145"/>
    <w:rsid w:val="001A4147"/>
    <w:rsid w:val="001E00AA"/>
    <w:rsid w:val="001E415C"/>
    <w:rsid w:val="001F6A16"/>
    <w:rsid w:val="00237FAA"/>
    <w:rsid w:val="002772FB"/>
    <w:rsid w:val="00295C8E"/>
    <w:rsid w:val="002A3F8E"/>
    <w:rsid w:val="002A48D3"/>
    <w:rsid w:val="002B40FA"/>
    <w:rsid w:val="002C7F64"/>
    <w:rsid w:val="002E1304"/>
    <w:rsid w:val="00311EB2"/>
    <w:rsid w:val="0032376C"/>
    <w:rsid w:val="003256D9"/>
    <w:rsid w:val="003269E6"/>
    <w:rsid w:val="003443D1"/>
    <w:rsid w:val="0035478E"/>
    <w:rsid w:val="0036730C"/>
    <w:rsid w:val="0038421E"/>
    <w:rsid w:val="003A4EBD"/>
    <w:rsid w:val="003A724B"/>
    <w:rsid w:val="003C2FA3"/>
    <w:rsid w:val="003C796C"/>
    <w:rsid w:val="003C7BBA"/>
    <w:rsid w:val="003C7E02"/>
    <w:rsid w:val="003D081B"/>
    <w:rsid w:val="003D17B3"/>
    <w:rsid w:val="003E0F98"/>
    <w:rsid w:val="003E530F"/>
    <w:rsid w:val="003F66BE"/>
    <w:rsid w:val="00411890"/>
    <w:rsid w:val="004157A2"/>
    <w:rsid w:val="004364AF"/>
    <w:rsid w:val="00455B73"/>
    <w:rsid w:val="00460F27"/>
    <w:rsid w:val="00462B94"/>
    <w:rsid w:val="004650EE"/>
    <w:rsid w:val="00485C72"/>
    <w:rsid w:val="004B0529"/>
    <w:rsid w:val="004B42D9"/>
    <w:rsid w:val="004B689F"/>
    <w:rsid w:val="004C6CA4"/>
    <w:rsid w:val="004D3542"/>
    <w:rsid w:val="004F2A38"/>
    <w:rsid w:val="0050364F"/>
    <w:rsid w:val="0051449F"/>
    <w:rsid w:val="00516D56"/>
    <w:rsid w:val="005252CB"/>
    <w:rsid w:val="00532894"/>
    <w:rsid w:val="005425B8"/>
    <w:rsid w:val="0057313D"/>
    <w:rsid w:val="00581A6E"/>
    <w:rsid w:val="005A474A"/>
    <w:rsid w:val="005A4B17"/>
    <w:rsid w:val="005C2979"/>
    <w:rsid w:val="005E1F61"/>
    <w:rsid w:val="005E361F"/>
    <w:rsid w:val="005F607A"/>
    <w:rsid w:val="00605B0C"/>
    <w:rsid w:val="0062691B"/>
    <w:rsid w:val="00647032"/>
    <w:rsid w:val="0067610D"/>
    <w:rsid w:val="00681919"/>
    <w:rsid w:val="00682F1F"/>
    <w:rsid w:val="00683700"/>
    <w:rsid w:val="00686A2A"/>
    <w:rsid w:val="00686E70"/>
    <w:rsid w:val="0069641D"/>
    <w:rsid w:val="006B16AF"/>
    <w:rsid w:val="006C26BB"/>
    <w:rsid w:val="006C78C7"/>
    <w:rsid w:val="006D2B40"/>
    <w:rsid w:val="006D4B8A"/>
    <w:rsid w:val="006E3D22"/>
    <w:rsid w:val="006E52E5"/>
    <w:rsid w:val="0072382A"/>
    <w:rsid w:val="00723DD8"/>
    <w:rsid w:val="00736778"/>
    <w:rsid w:val="00743838"/>
    <w:rsid w:val="00752B04"/>
    <w:rsid w:val="00755A15"/>
    <w:rsid w:val="00767E9B"/>
    <w:rsid w:val="007705A1"/>
    <w:rsid w:val="00776EB5"/>
    <w:rsid w:val="007A0816"/>
    <w:rsid w:val="007A2230"/>
    <w:rsid w:val="007A26B7"/>
    <w:rsid w:val="007A6048"/>
    <w:rsid w:val="007E55B7"/>
    <w:rsid w:val="007F531B"/>
    <w:rsid w:val="007F6D96"/>
    <w:rsid w:val="00801228"/>
    <w:rsid w:val="00836EF2"/>
    <w:rsid w:val="00844C7A"/>
    <w:rsid w:val="00877569"/>
    <w:rsid w:val="00886B66"/>
    <w:rsid w:val="00886CE4"/>
    <w:rsid w:val="008A4205"/>
    <w:rsid w:val="008A57B7"/>
    <w:rsid w:val="008C40BC"/>
    <w:rsid w:val="008D2290"/>
    <w:rsid w:val="008D77F8"/>
    <w:rsid w:val="008E66F3"/>
    <w:rsid w:val="008F0B35"/>
    <w:rsid w:val="008F7332"/>
    <w:rsid w:val="008F7B5E"/>
    <w:rsid w:val="008F7DCC"/>
    <w:rsid w:val="00902171"/>
    <w:rsid w:val="00907919"/>
    <w:rsid w:val="00921C97"/>
    <w:rsid w:val="00923577"/>
    <w:rsid w:val="00931D4D"/>
    <w:rsid w:val="00954118"/>
    <w:rsid w:val="00964F16"/>
    <w:rsid w:val="00972AE6"/>
    <w:rsid w:val="00980832"/>
    <w:rsid w:val="009A09E7"/>
    <w:rsid w:val="009A7F1B"/>
    <w:rsid w:val="009B131C"/>
    <w:rsid w:val="009B3261"/>
    <w:rsid w:val="009B3F51"/>
    <w:rsid w:val="009D1E4F"/>
    <w:rsid w:val="009F28A5"/>
    <w:rsid w:val="009F6567"/>
    <w:rsid w:val="00A04673"/>
    <w:rsid w:val="00A11BB6"/>
    <w:rsid w:val="00A139CD"/>
    <w:rsid w:val="00A275EF"/>
    <w:rsid w:val="00A41808"/>
    <w:rsid w:val="00A77E84"/>
    <w:rsid w:val="00A83C83"/>
    <w:rsid w:val="00A87B51"/>
    <w:rsid w:val="00A93DC3"/>
    <w:rsid w:val="00AA3B4F"/>
    <w:rsid w:val="00AA7F58"/>
    <w:rsid w:val="00AB2E26"/>
    <w:rsid w:val="00AB33A2"/>
    <w:rsid w:val="00AC4256"/>
    <w:rsid w:val="00AD5F08"/>
    <w:rsid w:val="00AF2F38"/>
    <w:rsid w:val="00AF6CBD"/>
    <w:rsid w:val="00B027C2"/>
    <w:rsid w:val="00B0545B"/>
    <w:rsid w:val="00B13DC2"/>
    <w:rsid w:val="00B4045B"/>
    <w:rsid w:val="00B40939"/>
    <w:rsid w:val="00B40CC7"/>
    <w:rsid w:val="00B51C87"/>
    <w:rsid w:val="00B606E5"/>
    <w:rsid w:val="00B74D5D"/>
    <w:rsid w:val="00B90583"/>
    <w:rsid w:val="00BA214E"/>
    <w:rsid w:val="00BA4E03"/>
    <w:rsid w:val="00BB0CB3"/>
    <w:rsid w:val="00BC5AB4"/>
    <w:rsid w:val="00BD3CB8"/>
    <w:rsid w:val="00BD4EFB"/>
    <w:rsid w:val="00BD5B39"/>
    <w:rsid w:val="00BD61A4"/>
    <w:rsid w:val="00C0016C"/>
    <w:rsid w:val="00C04AC9"/>
    <w:rsid w:val="00C1399D"/>
    <w:rsid w:val="00C17D7C"/>
    <w:rsid w:val="00C35E6A"/>
    <w:rsid w:val="00C37302"/>
    <w:rsid w:val="00C5029C"/>
    <w:rsid w:val="00C51832"/>
    <w:rsid w:val="00C55A73"/>
    <w:rsid w:val="00C67B42"/>
    <w:rsid w:val="00C72253"/>
    <w:rsid w:val="00CC201D"/>
    <w:rsid w:val="00CC61CA"/>
    <w:rsid w:val="00CC7242"/>
    <w:rsid w:val="00D027CA"/>
    <w:rsid w:val="00D14AF5"/>
    <w:rsid w:val="00D2192C"/>
    <w:rsid w:val="00D245AD"/>
    <w:rsid w:val="00D33456"/>
    <w:rsid w:val="00D6462B"/>
    <w:rsid w:val="00D80255"/>
    <w:rsid w:val="00D805A8"/>
    <w:rsid w:val="00D94B1A"/>
    <w:rsid w:val="00D962FB"/>
    <w:rsid w:val="00DA01EC"/>
    <w:rsid w:val="00DA1DDD"/>
    <w:rsid w:val="00DA476C"/>
    <w:rsid w:val="00DA5F73"/>
    <w:rsid w:val="00DD2D4B"/>
    <w:rsid w:val="00DE122C"/>
    <w:rsid w:val="00DE7157"/>
    <w:rsid w:val="00DE7B09"/>
    <w:rsid w:val="00E038F7"/>
    <w:rsid w:val="00E21B37"/>
    <w:rsid w:val="00E24990"/>
    <w:rsid w:val="00E3182F"/>
    <w:rsid w:val="00E36AAE"/>
    <w:rsid w:val="00E36FB3"/>
    <w:rsid w:val="00E37216"/>
    <w:rsid w:val="00E37B32"/>
    <w:rsid w:val="00E448A3"/>
    <w:rsid w:val="00E453C6"/>
    <w:rsid w:val="00E624F2"/>
    <w:rsid w:val="00E77B59"/>
    <w:rsid w:val="00E77C94"/>
    <w:rsid w:val="00E85409"/>
    <w:rsid w:val="00E86ED8"/>
    <w:rsid w:val="00E92571"/>
    <w:rsid w:val="00E9373F"/>
    <w:rsid w:val="00E93E5D"/>
    <w:rsid w:val="00E97F70"/>
    <w:rsid w:val="00EA6559"/>
    <w:rsid w:val="00EC4625"/>
    <w:rsid w:val="00EC683B"/>
    <w:rsid w:val="00EC6884"/>
    <w:rsid w:val="00EC73DB"/>
    <w:rsid w:val="00EE5A23"/>
    <w:rsid w:val="00EE5E48"/>
    <w:rsid w:val="00F04280"/>
    <w:rsid w:val="00F14021"/>
    <w:rsid w:val="00F20F88"/>
    <w:rsid w:val="00F32D3D"/>
    <w:rsid w:val="00F508ED"/>
    <w:rsid w:val="00F74C8B"/>
    <w:rsid w:val="00F81640"/>
    <w:rsid w:val="00F82BEE"/>
    <w:rsid w:val="00FA1702"/>
    <w:rsid w:val="00FB5A31"/>
    <w:rsid w:val="00FC6239"/>
    <w:rsid w:val="00FC6EBA"/>
    <w:rsid w:val="00FD5DD7"/>
    <w:rsid w:val="00FD72CE"/>
    <w:rsid w:val="00FE2767"/>
    <w:rsid w:val="00FE3F6C"/>
    <w:rsid w:val="00FF30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1C1F39"/>
  <w15:chartTrackingRefBased/>
  <w15:docId w15:val="{49373C09-7555-4967-A1E5-087DC1A464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AA7F5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7E55B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D027CA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886CE4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886CE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86CE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86CE4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86CE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86CE4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86CE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86CE4"/>
    <w:rPr>
      <w:rFonts w:ascii="Segoe UI" w:hAnsi="Segoe UI" w:cs="Segoe UI"/>
      <w:sz w:val="18"/>
      <w:szCs w:val="18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C7F64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C7F64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2C7F64"/>
    <w:rPr>
      <w:vertAlign w:val="superscript"/>
    </w:rPr>
  </w:style>
  <w:style w:type="character" w:styleId="Hypertextovodkaz">
    <w:name w:val="Hyperlink"/>
    <w:basedOn w:val="Standardnpsmoodstavce"/>
    <w:uiPriority w:val="99"/>
    <w:unhideWhenUsed/>
    <w:rsid w:val="00B0545B"/>
    <w:rPr>
      <w:color w:val="0563C1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AA7F5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obsahu">
    <w:name w:val="TOC Heading"/>
    <w:basedOn w:val="Nadpis1"/>
    <w:next w:val="Normln"/>
    <w:uiPriority w:val="39"/>
    <w:unhideWhenUsed/>
    <w:qFormat/>
    <w:rsid w:val="00AA7F58"/>
    <w:pPr>
      <w:outlineLvl w:val="9"/>
    </w:pPr>
    <w:rPr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964F16"/>
    <w:pPr>
      <w:spacing w:after="100"/>
    </w:pPr>
  </w:style>
  <w:style w:type="character" w:customStyle="1" w:styleId="Nadpis2Char">
    <w:name w:val="Nadpis 2 Char"/>
    <w:basedOn w:val="Standardnpsmoodstavce"/>
    <w:link w:val="Nadpis2"/>
    <w:uiPriority w:val="9"/>
    <w:rsid w:val="007E55B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Obsah2">
    <w:name w:val="toc 2"/>
    <w:basedOn w:val="Normln"/>
    <w:next w:val="Normln"/>
    <w:autoRedefine/>
    <w:uiPriority w:val="39"/>
    <w:unhideWhenUsed/>
    <w:rsid w:val="00EC73DB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57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7313D"/>
  </w:style>
  <w:style w:type="paragraph" w:styleId="Zpat">
    <w:name w:val="footer"/>
    <w:basedOn w:val="Normln"/>
    <w:link w:val="ZpatChar"/>
    <w:uiPriority w:val="99"/>
    <w:unhideWhenUsed/>
    <w:rsid w:val="0057313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57313D"/>
  </w:style>
  <w:style w:type="character" w:styleId="Sledovanodkaz">
    <w:name w:val="FollowedHyperlink"/>
    <w:basedOn w:val="Standardnpsmoodstavce"/>
    <w:uiPriority w:val="99"/>
    <w:semiHidden/>
    <w:unhideWhenUsed/>
    <w:rsid w:val="00B9058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560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21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877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67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191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36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95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0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55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18167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175034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38790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6955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345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261009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55027">
          <w:marLeft w:val="547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25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5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93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8263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5589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4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99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5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92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7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38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525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6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01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01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9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43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541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1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4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96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11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19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9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66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8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62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1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612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6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171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2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4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5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2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5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8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32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20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6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0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07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55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7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73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67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70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0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3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64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5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5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05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2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046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8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23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5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0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18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3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4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115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3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665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3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0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27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333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629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74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6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84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26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6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1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5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2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55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63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3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1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69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53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7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09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5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0834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88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0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2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33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7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0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66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35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5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7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9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1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5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87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6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565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58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9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7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62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3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0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2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71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7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17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44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3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6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74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9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5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6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9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4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73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46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47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8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0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5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8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6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7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12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6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79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0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8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24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9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6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49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8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8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03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27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1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5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0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4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3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8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9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657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8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8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3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8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18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0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8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0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0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53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6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1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928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4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2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5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33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3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8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5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2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650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64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9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4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7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80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3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69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0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9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70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94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5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193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6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5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6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76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0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5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1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6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46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6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26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99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7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5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3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81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0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70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91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5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6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12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0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8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3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65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13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32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4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08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17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3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86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8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7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5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21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1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1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3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2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3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3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43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045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68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128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8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2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36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25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767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69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51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03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7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07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5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27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990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067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1388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1290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1853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156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069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61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14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44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36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74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40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65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8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8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75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37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6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00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7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7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188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5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8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0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62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65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7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0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5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2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4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99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9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120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91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29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457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90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4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76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46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38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7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8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7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0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971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7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3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8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5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7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3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0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2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0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6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73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86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4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2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85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9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3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92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4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3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02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9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63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70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://www.garep.cz/wp-content/uploads/2011/03/Obce_podnikatele.pdf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mestoprobyznys.cz/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trutnov.cz/mestsky-urad/aktualizace-strategickeho-planu-v-roce-2015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ardubice.eu/urad/radnice/odbory-magistratu/odbor-dopravy/aktualni-dopravni-omezeni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vdb.czso.cz/vdbvo2/faces/cs/index.jsf?page=profil-uzemi&amp;uzemiprofil=31588&amp;u=__VUZEMI__43__544841" TargetMode="External"/><Relationship Id="rId10" Type="http://schemas.openxmlformats.org/officeDocument/2006/relationships/hyperlink" Target="http://www.valasskeklobouky.cz/sluzby/d-460916/p1=903" TargetMode="External"/><Relationship Id="rId19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hyperlink" Target="http://www.mesto-kunovice.cz/podnikani/podnikatelske-subjekty/" TargetMode="External"/><Relationship Id="rId14" Type="http://schemas.openxmlformats.org/officeDocument/2006/relationships/hyperlink" Target="http://www.pardubice.eu/urad/radnice/odbory-magistratu/odbor-dopravy/aktualni-dopravni-omezeni/" TargetMode="Externa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://www.garep.cz/wp-content/uploads/2011/03/Obce_podnikatele.pdf" TargetMode="External"/><Relationship Id="rId1" Type="http://schemas.openxmlformats.org/officeDocument/2006/relationships/hyperlink" Target="http://www.garep.cz/wp-content/uploads/2011/03/Obce_podnikatele.pdf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A6C381-8986-4ACF-A33C-8FDA9B86C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5862</Words>
  <Characters>34586</Characters>
  <Application>Microsoft Office Word</Application>
  <DocSecurity>0</DocSecurity>
  <Lines>288</Lines>
  <Paragraphs>80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Šnajdarová Dagmar</dc:creator>
  <cp:keywords/>
  <dc:description/>
  <cp:lastModifiedBy>Kučera Jan</cp:lastModifiedBy>
  <cp:revision>2</cp:revision>
  <cp:lastPrinted>2016-11-07T16:35:00Z</cp:lastPrinted>
  <dcterms:created xsi:type="dcterms:W3CDTF">2016-11-11T08:50:00Z</dcterms:created>
  <dcterms:modified xsi:type="dcterms:W3CDTF">2016-11-11T08:50:00Z</dcterms:modified>
</cp:coreProperties>
</file>